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835933" w14:textId="77777777" w:rsidR="00FD028A" w:rsidRDefault="00FD028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p w14:paraId="3E835934" w14:textId="77777777" w:rsidR="00EB1EDA" w:rsidRPr="00FD028A" w:rsidRDefault="00EB1EDA" w:rsidP="00FD028A">
      <w:pPr>
        <w:spacing w:after="0" w:line="240" w:lineRule="auto"/>
        <w:jc w:val="center"/>
        <w:rPr>
          <w:rFonts w:eastAsia="Times New Roman" w:cs="Times New Roman"/>
          <w:b/>
          <w:sz w:val="20"/>
          <w:szCs w:val="20"/>
        </w:rPr>
      </w:pPr>
    </w:p>
    <w:tbl>
      <w:tblPr>
        <w:tblStyle w:val="Mriekatabuky"/>
        <w:tblW w:w="9747" w:type="dxa"/>
        <w:jc w:val="center"/>
        <w:tblLook w:val="04A0" w:firstRow="1" w:lastRow="0" w:firstColumn="1" w:lastColumn="0" w:noHBand="0" w:noVBand="1"/>
      </w:tblPr>
      <w:tblGrid>
        <w:gridCol w:w="700"/>
        <w:gridCol w:w="1988"/>
        <w:gridCol w:w="1618"/>
        <w:gridCol w:w="297"/>
        <w:gridCol w:w="1446"/>
        <w:gridCol w:w="3698"/>
      </w:tblGrid>
      <w:tr w:rsidR="00FD028A" w14:paraId="3E835936" w14:textId="77777777" w:rsidTr="00576E70">
        <w:trPr>
          <w:trHeight w:val="2000"/>
          <w:jc w:val="center"/>
        </w:trPr>
        <w:tc>
          <w:tcPr>
            <w:tcW w:w="9747" w:type="dxa"/>
            <w:gridSpan w:val="6"/>
            <w:shd w:val="clear" w:color="auto" w:fill="5F497A" w:themeFill="accent4" w:themeFillShade="BF"/>
            <w:vAlign w:val="center"/>
          </w:tcPr>
          <w:p w14:paraId="3E835935" w14:textId="77777777" w:rsidR="00FD028A" w:rsidRPr="00B2461A" w:rsidRDefault="00F72158" w:rsidP="00F06A27">
            <w:pPr>
              <w:jc w:val="center"/>
              <w:rPr>
                <w:b/>
                <w:color w:val="FFFFFF" w:themeColor="background1"/>
                <w:sz w:val="36"/>
                <w:szCs w:val="36"/>
              </w:rPr>
            </w:pPr>
            <w:r w:rsidRPr="00B2461A">
              <w:rPr>
                <w:b/>
                <w:color w:val="FFFFFF" w:themeColor="background1"/>
                <w:sz w:val="36"/>
                <w:szCs w:val="36"/>
              </w:rPr>
              <w:t>Hodnotiaci hárok odborného hodnotenia žiadosti o nenávratný finančný príspevok</w:t>
            </w:r>
            <w:r w:rsidR="003C141E">
              <w:rPr>
                <w:rStyle w:val="Odkaznapoznmkupodiarou"/>
                <w:b/>
                <w:color w:val="FFFFFF" w:themeColor="background1"/>
                <w:sz w:val="36"/>
                <w:szCs w:val="36"/>
              </w:rPr>
              <w:footnoteReference w:id="1"/>
            </w:r>
          </w:p>
        </w:tc>
      </w:tr>
      <w:tr w:rsidR="007736B4" w:rsidRPr="00B50FF9" w14:paraId="3E835939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3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Operačný program:</w:t>
            </w:r>
          </w:p>
        </w:tc>
        <w:tc>
          <w:tcPr>
            <w:tcW w:w="7059" w:type="dxa"/>
            <w:gridSpan w:val="4"/>
            <w:vAlign w:val="center"/>
          </w:tcPr>
          <w:p w14:paraId="3E835938" w14:textId="77777777" w:rsidR="007736B4" w:rsidRPr="00B50FF9" w:rsidRDefault="00375C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Efektívna verejná správa</w:t>
            </w:r>
          </w:p>
        </w:tc>
      </w:tr>
      <w:tr w:rsidR="007736B4" w:rsidRPr="00B50FF9" w14:paraId="3E83593C" w14:textId="77777777" w:rsidTr="00644344">
        <w:trPr>
          <w:trHeight w:val="291"/>
          <w:jc w:val="center"/>
        </w:trPr>
        <w:tc>
          <w:tcPr>
            <w:tcW w:w="2688" w:type="dxa"/>
            <w:gridSpan w:val="2"/>
            <w:vAlign w:val="center"/>
          </w:tcPr>
          <w:p w14:paraId="3E83593A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Prioritná os:</w:t>
            </w:r>
          </w:p>
        </w:tc>
        <w:tc>
          <w:tcPr>
            <w:tcW w:w="7059" w:type="dxa"/>
            <w:gridSpan w:val="4"/>
            <w:vAlign w:val="center"/>
          </w:tcPr>
          <w:p w14:paraId="3E83593B" w14:textId="77777777" w:rsidR="00716BD5" w:rsidRPr="00B50FF9" w:rsidRDefault="00644344" w:rsidP="000E6785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 č. 2 – Zefektívnený súdny systém a zvýšená vymáhateľnosť práva</w:t>
            </w:r>
            <w:r w:rsidR="002453C9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1479E2">
              <w:rPr>
                <w:rFonts w:ascii="Arial" w:hAnsi="Arial" w:cs="Arial"/>
                <w:sz w:val="19"/>
                <w:szCs w:val="19"/>
              </w:rPr>
              <w:t>(NP)</w:t>
            </w:r>
          </w:p>
        </w:tc>
      </w:tr>
      <w:tr w:rsidR="007736B4" w:rsidRPr="00B50FF9" w14:paraId="3E83593F" w14:textId="77777777" w:rsidTr="00644344">
        <w:trPr>
          <w:trHeight w:val="255"/>
          <w:jc w:val="center"/>
        </w:trPr>
        <w:tc>
          <w:tcPr>
            <w:tcW w:w="2688" w:type="dxa"/>
            <w:gridSpan w:val="2"/>
            <w:vAlign w:val="center"/>
          </w:tcPr>
          <w:p w14:paraId="3E83593D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Špecifický cieľ:</w:t>
            </w:r>
          </w:p>
        </w:tc>
        <w:tc>
          <w:tcPr>
            <w:tcW w:w="7059" w:type="dxa"/>
            <w:gridSpan w:val="4"/>
            <w:vAlign w:val="center"/>
          </w:tcPr>
          <w:p w14:paraId="3E83593E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2" w14:textId="77777777" w:rsidTr="00644344">
        <w:trPr>
          <w:trHeight w:val="330"/>
          <w:jc w:val="center"/>
        </w:trPr>
        <w:tc>
          <w:tcPr>
            <w:tcW w:w="2688" w:type="dxa"/>
            <w:gridSpan w:val="2"/>
            <w:vAlign w:val="center"/>
          </w:tcPr>
          <w:p w14:paraId="3E835940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 xml:space="preserve">Kód </w:t>
            </w:r>
            <w:r w:rsidRPr="002453C9">
              <w:rPr>
                <w:rFonts w:ascii="Arial" w:hAnsi="Arial" w:cs="Arial"/>
                <w:sz w:val="19"/>
                <w:szCs w:val="19"/>
              </w:rPr>
              <w:t>vyzvania:</w:t>
            </w:r>
          </w:p>
        </w:tc>
        <w:tc>
          <w:tcPr>
            <w:tcW w:w="7059" w:type="dxa"/>
            <w:gridSpan w:val="4"/>
            <w:vAlign w:val="center"/>
          </w:tcPr>
          <w:p w14:paraId="3E835941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5" w14:textId="77777777" w:rsidTr="00644344">
        <w:trPr>
          <w:trHeight w:val="288"/>
          <w:jc w:val="center"/>
        </w:trPr>
        <w:tc>
          <w:tcPr>
            <w:tcW w:w="2688" w:type="dxa"/>
            <w:gridSpan w:val="2"/>
            <w:vAlign w:val="center"/>
          </w:tcPr>
          <w:p w14:paraId="3E835943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žiadateľa:</w:t>
            </w:r>
          </w:p>
        </w:tc>
        <w:tc>
          <w:tcPr>
            <w:tcW w:w="7059" w:type="dxa"/>
            <w:gridSpan w:val="4"/>
            <w:vAlign w:val="center"/>
          </w:tcPr>
          <w:p w14:paraId="3E835944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8" w14:textId="77777777" w:rsidTr="00644344">
        <w:trPr>
          <w:trHeight w:val="285"/>
          <w:jc w:val="center"/>
        </w:trPr>
        <w:tc>
          <w:tcPr>
            <w:tcW w:w="2688" w:type="dxa"/>
            <w:gridSpan w:val="2"/>
            <w:vAlign w:val="center"/>
          </w:tcPr>
          <w:p w14:paraId="3E835946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Názov projektu:</w:t>
            </w:r>
          </w:p>
        </w:tc>
        <w:tc>
          <w:tcPr>
            <w:tcW w:w="7059" w:type="dxa"/>
            <w:gridSpan w:val="4"/>
            <w:vAlign w:val="center"/>
          </w:tcPr>
          <w:p w14:paraId="3E835947" w14:textId="77777777" w:rsidR="007736B4" w:rsidRPr="00B50FF9" w:rsidRDefault="007736B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736B4" w:rsidRPr="00B50FF9" w14:paraId="3E83594B" w14:textId="77777777" w:rsidTr="00644344">
        <w:trPr>
          <w:trHeight w:val="252"/>
          <w:jc w:val="center"/>
        </w:trPr>
        <w:tc>
          <w:tcPr>
            <w:tcW w:w="2688" w:type="dxa"/>
            <w:gridSpan w:val="2"/>
            <w:vAlign w:val="center"/>
          </w:tcPr>
          <w:p w14:paraId="3E835949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Kód ŽoNFP:</w:t>
            </w:r>
          </w:p>
        </w:tc>
        <w:tc>
          <w:tcPr>
            <w:tcW w:w="7059" w:type="dxa"/>
            <w:gridSpan w:val="4"/>
            <w:vAlign w:val="center"/>
          </w:tcPr>
          <w:p w14:paraId="3E83594A" w14:textId="77777777" w:rsidR="007736B4" w:rsidRPr="00B50FF9" w:rsidRDefault="007736B4" w:rsidP="00644344">
            <w:pPr>
              <w:tabs>
                <w:tab w:val="left" w:pos="1701"/>
              </w:tabs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E55862" w:rsidRPr="00B50FF9" w14:paraId="3E835951" w14:textId="77777777" w:rsidTr="00B50FF9">
        <w:trPr>
          <w:jc w:val="center"/>
        </w:trPr>
        <w:tc>
          <w:tcPr>
            <w:tcW w:w="700" w:type="dxa"/>
            <w:shd w:val="clear" w:color="auto" w:fill="B2A1C7" w:themeFill="accent4" w:themeFillTint="99"/>
          </w:tcPr>
          <w:p w14:paraId="3E83594C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P.č.</w:t>
            </w:r>
          </w:p>
        </w:tc>
        <w:tc>
          <w:tcPr>
            <w:tcW w:w="1988" w:type="dxa"/>
            <w:shd w:val="clear" w:color="auto" w:fill="B2A1C7" w:themeFill="accent4" w:themeFillTint="99"/>
          </w:tcPr>
          <w:p w14:paraId="3E83594D" w14:textId="77777777" w:rsidR="006647CF" w:rsidRPr="00B50FF9" w:rsidRDefault="00ED45FB" w:rsidP="00716BD5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 xml:space="preserve">Vylučujúce </w:t>
            </w:r>
            <w:r w:rsidR="006647CF" w:rsidRPr="00B50FF9">
              <w:rPr>
                <w:rFonts w:ascii="Arial" w:hAnsi="Arial" w:cs="Arial"/>
                <w:b/>
                <w:sz w:val="19"/>
                <w:szCs w:val="19"/>
              </w:rPr>
              <w:t>hodnotiace kritériá</w:t>
            </w:r>
          </w:p>
        </w:tc>
        <w:tc>
          <w:tcPr>
            <w:tcW w:w="1915" w:type="dxa"/>
            <w:gridSpan w:val="2"/>
            <w:shd w:val="clear" w:color="auto" w:fill="B2A1C7" w:themeFill="accent4" w:themeFillTint="99"/>
          </w:tcPr>
          <w:p w14:paraId="3E83594E" w14:textId="77777777" w:rsidR="006647CF" w:rsidRPr="00B50FF9" w:rsidRDefault="0083042E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Hodnotená oblasť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2"/>
            </w:r>
          </w:p>
        </w:tc>
        <w:tc>
          <w:tcPr>
            <w:tcW w:w="1446" w:type="dxa"/>
            <w:shd w:val="clear" w:color="auto" w:fill="B2A1C7" w:themeFill="accent4" w:themeFillTint="99"/>
          </w:tcPr>
          <w:p w14:paraId="3E83594F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posúdenia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3"/>
            </w:r>
          </w:p>
        </w:tc>
        <w:tc>
          <w:tcPr>
            <w:tcW w:w="3698" w:type="dxa"/>
            <w:shd w:val="clear" w:color="auto" w:fill="B2A1C7" w:themeFill="accent4" w:themeFillTint="99"/>
          </w:tcPr>
          <w:p w14:paraId="3E835950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="00695365"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4"/>
            </w:r>
          </w:p>
        </w:tc>
      </w:tr>
      <w:tr w:rsidR="004D176E" w:rsidRPr="00B50FF9" w14:paraId="3E835957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2" w14:textId="77777777" w:rsidR="006647CF" w:rsidRPr="00644344" w:rsidRDefault="006647CF" w:rsidP="00F06A2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</w:t>
            </w:r>
            <w:r w:rsidR="00DD5CA5" w:rsidRPr="00644344">
              <w:rPr>
                <w:rFonts w:ascii="Arial" w:hAnsi="Arial" w:cs="Arial"/>
                <w:sz w:val="19"/>
                <w:szCs w:val="19"/>
              </w:rPr>
              <w:t>1</w:t>
            </w:r>
          </w:p>
        </w:tc>
        <w:tc>
          <w:tcPr>
            <w:tcW w:w="1988" w:type="dxa"/>
            <w:shd w:val="clear" w:color="auto" w:fill="auto"/>
          </w:tcPr>
          <w:p w14:paraId="3E835953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Súlad projektu s programovou stratégiou OP EVS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4" w14:textId="77777777" w:rsidR="006647CF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813072558"/>
            <w:placeholder>
              <w:docPart w:val="A7B06D14402A48A9B069E6EF71A91B90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5" w14:textId="77777777" w:rsidR="006647CF" w:rsidRPr="00B50FF9" w:rsidRDefault="006647CF" w:rsidP="00F06A2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6" w14:textId="77777777" w:rsidR="006647CF" w:rsidRPr="00B50FF9" w:rsidRDefault="006647CF" w:rsidP="00F06A2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5E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8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1.2</w:t>
            </w:r>
          </w:p>
        </w:tc>
        <w:tc>
          <w:tcPr>
            <w:tcW w:w="1988" w:type="dxa"/>
            <w:shd w:val="clear" w:color="auto" w:fill="auto"/>
          </w:tcPr>
          <w:p w14:paraId="3E835959" w14:textId="2F516C37" w:rsidR="00644344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Súlad projektu </w:t>
            </w:r>
            <w:del w:id="0" w:author="Anna Baron" w:date="2015-10-06T13:36:00Z">
              <w:r w:rsidRPr="00644344" w:rsidDel="0091273B">
                <w:rPr>
                  <w:rFonts w:ascii="Arial" w:hAnsi="Arial" w:cs="Arial"/>
                  <w:sz w:val="19"/>
                  <w:szCs w:val="19"/>
                </w:rPr>
                <w:delText xml:space="preserve">z hľadiska schopnosti orgánov verejnej správy realizovať zodpovedné adaptačné procesy na spoločenské zmeny </w:delText>
              </w:r>
            </w:del>
            <w:ins w:id="1" w:author="Anna Baron" w:date="2015-10-06T13:36:00Z">
              <w:r w:rsidR="0091273B">
                <w:rPr>
                  <w:rFonts w:ascii="Arial" w:hAnsi="Arial" w:cs="Arial"/>
                  <w:sz w:val="19"/>
                  <w:szCs w:val="19"/>
                </w:rPr>
                <w:t>s</w:t>
              </w:r>
            </w:ins>
            <w:ins w:id="2" w:author="Anna Baron" w:date="2015-10-06T13:37:00Z">
              <w:r w:rsidR="0091273B">
                <w:rPr>
                  <w:rFonts w:ascii="Arial" w:hAnsi="Arial" w:cs="Arial"/>
                  <w:sz w:val="19"/>
                  <w:szCs w:val="19"/>
                </w:rPr>
                <w:t xml:space="preserve"> reformným zámerom </w:t>
              </w:r>
            </w:ins>
          </w:p>
          <w:p w14:paraId="3E83595A" w14:textId="77777777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5B" w14:textId="679CE016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920588139"/>
            <w:placeholder>
              <w:docPart w:val="314E19CBB3B9440D85BB3AC01209579E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5C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5D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6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5F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1.3</w:t>
            </w:r>
          </w:p>
        </w:tc>
        <w:tc>
          <w:tcPr>
            <w:tcW w:w="1988" w:type="dxa"/>
            <w:shd w:val="clear" w:color="auto" w:fill="auto"/>
          </w:tcPr>
          <w:p w14:paraId="577A80DF" w14:textId="77777777" w:rsidR="0091273B" w:rsidRPr="001D2FF7" w:rsidRDefault="0091273B" w:rsidP="0091273B">
            <w:pPr>
              <w:pStyle w:val="TableParagraph"/>
              <w:spacing w:line="239" w:lineRule="auto"/>
              <w:ind w:left="83" w:right="89"/>
              <w:rPr>
                <w:ins w:id="3" w:author="Anna Baron" w:date="2015-10-06T13:39:00Z"/>
                <w:rFonts w:ascii="Arial" w:hAnsi="Arial" w:cs="Arial"/>
                <w:color w:val="auto"/>
                <w:sz w:val="19"/>
                <w:szCs w:val="19"/>
                <w:lang w:val="sk-SK"/>
                <w:rPrChange w:id="4" w:author="Marek Pazdera" w:date="2015-10-14T11:01:00Z">
                  <w:rPr>
                    <w:ins w:id="5" w:author="Anna Baron" w:date="2015-10-06T13:39:00Z"/>
                    <w:rFonts w:ascii="Verdana" w:hAnsi="Verdana"/>
                    <w:color w:val="auto"/>
                    <w:sz w:val="16"/>
                    <w:lang w:val="sk-SK"/>
                  </w:rPr>
                </w:rPrChange>
              </w:rPr>
            </w:pPr>
            <w:ins w:id="6" w:author="Anna Baron" w:date="2015-10-06T13:39:00Z">
              <w:r w:rsidRPr="001D2FF7">
                <w:rPr>
                  <w:rFonts w:ascii="Arial" w:hAnsi="Arial" w:cs="Arial"/>
                  <w:color w:val="auto"/>
                  <w:sz w:val="19"/>
                  <w:szCs w:val="19"/>
                  <w:lang w:val="sk-SK"/>
                  <w:rPrChange w:id="7" w:author="Marek Pazdera" w:date="2015-10-14T11:01:00Z">
                    <w:rPr>
                      <w:rFonts w:ascii="Verdana" w:hAnsi="Verdana"/>
                      <w:color w:val="auto"/>
                      <w:sz w:val="16"/>
                      <w:lang w:val="sk-SK"/>
                    </w:rPr>
                  </w:rPrChange>
                </w:rPr>
                <w:t xml:space="preserve">Súlad projektu z hľadiska schopnosti orgánov verejnej správy realizovať zodpovedné adaptačné </w:t>
              </w:r>
              <w:bookmarkStart w:id="8" w:name="_GoBack"/>
              <w:bookmarkEnd w:id="8"/>
              <w:r w:rsidRPr="001D2FF7">
                <w:rPr>
                  <w:rFonts w:ascii="Arial" w:hAnsi="Arial" w:cs="Arial"/>
                  <w:color w:val="auto"/>
                  <w:sz w:val="19"/>
                  <w:szCs w:val="19"/>
                  <w:lang w:val="sk-SK"/>
                  <w:rPrChange w:id="9" w:author="Marek Pazdera" w:date="2015-10-14T11:01:00Z">
                    <w:rPr>
                      <w:rFonts w:ascii="Verdana" w:hAnsi="Verdana"/>
                      <w:color w:val="auto"/>
                      <w:sz w:val="16"/>
                      <w:lang w:val="sk-SK"/>
                    </w:rPr>
                  </w:rPrChange>
                </w:rPr>
                <w:t xml:space="preserve">procesy na spoločenské zmeny </w:t>
              </w:r>
            </w:ins>
          </w:p>
          <w:p w14:paraId="3E835960" w14:textId="6F3175A0" w:rsidR="00B50FF9" w:rsidRPr="00644344" w:rsidRDefault="00644344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  <w:del w:id="10" w:author="Anna Baron" w:date="2015-10-06T13:39:00Z">
              <w:r w:rsidRPr="00644344" w:rsidDel="0091273B">
                <w:rPr>
                  <w:rFonts w:ascii="Arial" w:hAnsi="Arial" w:cs="Arial"/>
                  <w:sz w:val="19"/>
                  <w:szCs w:val="19"/>
                </w:rPr>
                <w:delText>Posúdenie súladu projektu s cieľmi HP rovnosť medzi mužmi a ženami a nediskriminácia?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2E02596" w14:textId="77777777" w:rsidR="00B50FF9" w:rsidRDefault="00644344" w:rsidP="00644344">
            <w:pPr>
              <w:tabs>
                <w:tab w:val="left" w:pos="1695"/>
              </w:tabs>
              <w:rPr>
                <w:ins w:id="11" w:author="Anna Baron" w:date="2015-10-06T13:43:00Z"/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Príspevok navrhovaného projektu k cieľom a výsledkom OP a PO 2</w:t>
            </w:r>
          </w:p>
          <w:p w14:paraId="3E835961" w14:textId="77777777" w:rsidR="0091273B" w:rsidRPr="00644344" w:rsidRDefault="0091273B" w:rsidP="00644344">
            <w:pPr>
              <w:tabs>
                <w:tab w:val="left" w:pos="1695"/>
              </w:tabs>
              <w:rPr>
                <w:rFonts w:ascii="Arial" w:hAnsi="Arial" w:cs="Arial"/>
                <w:sz w:val="19"/>
                <w:szCs w:val="19"/>
              </w:rPr>
            </w:pPr>
          </w:p>
        </w:tc>
        <w:sdt>
          <w:sdtPr>
            <w:rPr>
              <w:rFonts w:ascii="Arial" w:hAnsi="Arial" w:cs="Arial"/>
              <w:sz w:val="19"/>
              <w:szCs w:val="19"/>
            </w:rPr>
            <w:id w:val="-1120520120"/>
            <w:placeholder>
              <w:docPart w:val="DEDB8774EC3F49B9994EBC281A4A6E0F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2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3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91273B" w:rsidRPr="00B50FF9" w14:paraId="1EE90402" w14:textId="77777777" w:rsidTr="00B50FF9">
        <w:trPr>
          <w:trHeight w:val="1247"/>
          <w:jc w:val="center"/>
          <w:ins w:id="12" w:author="Anna Baron" w:date="2015-10-06T13:46:00Z"/>
        </w:trPr>
        <w:tc>
          <w:tcPr>
            <w:tcW w:w="700" w:type="dxa"/>
            <w:shd w:val="clear" w:color="auto" w:fill="auto"/>
          </w:tcPr>
          <w:p w14:paraId="35AEDD98" w14:textId="1F8ED1BE" w:rsidR="0091273B" w:rsidRPr="00644344" w:rsidRDefault="00DA36F7" w:rsidP="00561990">
            <w:pPr>
              <w:jc w:val="center"/>
              <w:rPr>
                <w:ins w:id="13" w:author="Anna Baron" w:date="2015-10-06T13:46:00Z"/>
                <w:rFonts w:ascii="Arial" w:hAnsi="Arial" w:cs="Arial"/>
                <w:sz w:val="19"/>
                <w:szCs w:val="19"/>
              </w:rPr>
            </w:pPr>
            <w:ins w:id="14" w:author="Anna Baron" w:date="2015-10-06T13:47:00Z">
              <w:r>
                <w:rPr>
                  <w:rFonts w:ascii="Arial" w:hAnsi="Arial" w:cs="Arial"/>
                  <w:sz w:val="19"/>
                  <w:szCs w:val="19"/>
                </w:rPr>
                <w:lastRenderedPageBreak/>
                <w:t>1.4</w:t>
              </w:r>
            </w:ins>
          </w:p>
        </w:tc>
        <w:tc>
          <w:tcPr>
            <w:tcW w:w="1988" w:type="dxa"/>
            <w:shd w:val="clear" w:color="auto" w:fill="auto"/>
          </w:tcPr>
          <w:p w14:paraId="1077E497" w14:textId="3B6F9787" w:rsidR="0091273B" w:rsidRDefault="00561990" w:rsidP="00561990">
            <w:pPr>
              <w:rPr>
                <w:ins w:id="15" w:author="Anna Baron" w:date="2015-10-06T13:46:00Z"/>
                <w:rFonts w:ascii="Verdana" w:hAnsi="Verdana"/>
                <w:sz w:val="16"/>
              </w:rPr>
            </w:pPr>
            <w:ins w:id="16" w:author="Anna Baron" w:date="2015-10-06T13:48:00Z">
              <w:r w:rsidRPr="00561990">
                <w:rPr>
                  <w:rFonts w:ascii="Arial" w:hAnsi="Arial" w:cs="Arial"/>
                  <w:sz w:val="19"/>
                  <w:szCs w:val="19"/>
                </w:rPr>
                <w:t>Posúdenie súladu projektu s cieľmi HP RMŽ a ND</w:t>
              </w:r>
            </w:ins>
          </w:p>
        </w:tc>
        <w:tc>
          <w:tcPr>
            <w:tcW w:w="1915" w:type="dxa"/>
            <w:gridSpan w:val="2"/>
            <w:shd w:val="clear" w:color="auto" w:fill="auto"/>
          </w:tcPr>
          <w:p w14:paraId="2491C2C8" w14:textId="77777777" w:rsidR="00561990" w:rsidRDefault="00561990" w:rsidP="00561990">
            <w:pPr>
              <w:rPr>
                <w:ins w:id="17" w:author="Anna Baron" w:date="2015-10-06T13:48:00Z"/>
                <w:rFonts w:ascii="Arial" w:hAnsi="Arial" w:cs="Arial"/>
                <w:sz w:val="19"/>
                <w:szCs w:val="19"/>
              </w:rPr>
            </w:pPr>
            <w:ins w:id="18" w:author="Anna Baron" w:date="2015-10-06T13:48:00Z">
              <w:r w:rsidRPr="00644344">
                <w:rPr>
                  <w:rFonts w:ascii="Arial" w:hAnsi="Arial" w:cs="Arial"/>
                  <w:sz w:val="19"/>
                  <w:szCs w:val="19"/>
                </w:rPr>
                <w:t>Príspevok navrhovaného projektu k cieľom a výsledkom OP a PO 2</w:t>
              </w:r>
            </w:ins>
          </w:p>
          <w:p w14:paraId="62893C8F" w14:textId="77777777" w:rsidR="0091273B" w:rsidRPr="00644344" w:rsidRDefault="0091273B" w:rsidP="00644344">
            <w:pPr>
              <w:tabs>
                <w:tab w:val="left" w:pos="1695"/>
              </w:tabs>
              <w:rPr>
                <w:ins w:id="19" w:author="Anna Baron" w:date="2015-10-06T13:46:00Z"/>
                <w:rFonts w:ascii="Arial" w:hAnsi="Arial" w:cs="Arial"/>
                <w:sz w:val="19"/>
                <w:szCs w:val="19"/>
              </w:rPr>
            </w:pPr>
          </w:p>
        </w:tc>
        <w:customXmlInsRangeStart w:id="20" w:author="Anna Baron" w:date="2015-10-06T13:49:00Z"/>
        <w:sdt>
          <w:sdtPr>
            <w:rPr>
              <w:rFonts w:ascii="Arial" w:hAnsi="Arial" w:cs="Arial"/>
              <w:sz w:val="19"/>
              <w:szCs w:val="19"/>
            </w:rPr>
            <w:id w:val="792482147"/>
            <w:placeholder>
              <w:docPart w:val="B4000848B3B247D38A9E18B108A3014A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InsRangeEnd w:id="20"/>
            <w:tc>
              <w:tcPr>
                <w:tcW w:w="1446" w:type="dxa"/>
                <w:shd w:val="clear" w:color="auto" w:fill="auto"/>
              </w:tcPr>
              <w:p w14:paraId="45E533A2" w14:textId="46B3E1B5" w:rsidR="0091273B" w:rsidRDefault="00561990" w:rsidP="0005070D">
                <w:pPr>
                  <w:jc w:val="center"/>
                  <w:rPr>
                    <w:ins w:id="21" w:author="Anna Baron" w:date="2015-10-06T13:46:00Z"/>
                    <w:rFonts w:ascii="Arial" w:hAnsi="Arial" w:cs="Arial"/>
                    <w:sz w:val="19"/>
                    <w:szCs w:val="19"/>
                  </w:rPr>
                </w:pPr>
                <w:ins w:id="22" w:author="Anna Baron" w:date="2015-10-06T13:49:00Z">
                  <w:r w:rsidRPr="00B50FF9">
                    <w:rPr>
                      <w:rFonts w:ascii="Arial" w:hAnsi="Arial" w:cs="Arial"/>
                      <w:sz w:val="19"/>
                      <w:szCs w:val="19"/>
                    </w:rPr>
                    <w:t>Vyberte položku.</w:t>
                  </w:r>
                </w:ins>
              </w:p>
            </w:tc>
            <w:customXmlInsRangeStart w:id="23" w:author="Anna Baron" w:date="2015-10-06T13:49:00Z"/>
          </w:sdtContent>
        </w:sdt>
        <w:customXmlInsRangeEnd w:id="23"/>
        <w:tc>
          <w:tcPr>
            <w:tcW w:w="3698" w:type="dxa"/>
            <w:shd w:val="clear" w:color="auto" w:fill="auto"/>
          </w:tcPr>
          <w:p w14:paraId="04FAA718" w14:textId="77777777" w:rsidR="0091273B" w:rsidRPr="00B50FF9" w:rsidRDefault="0091273B" w:rsidP="0005070D">
            <w:pPr>
              <w:jc w:val="center"/>
              <w:rPr>
                <w:ins w:id="24" w:author="Anna Baron" w:date="2015-10-06T13:46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6A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5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2.1</w:t>
            </w:r>
          </w:p>
        </w:tc>
        <w:tc>
          <w:tcPr>
            <w:tcW w:w="1988" w:type="dxa"/>
            <w:shd w:val="clear" w:color="auto" w:fill="auto"/>
          </w:tcPr>
          <w:p w14:paraId="3E835966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Previazanosť aktivít projektu na jeho výsledky, ciele a merateľné ukazovatele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7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429739344"/>
            <w:placeholder>
              <w:docPart w:val="BDF9E8C0E0204EFFBCD0A8534F3D7A6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8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9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0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6B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2.2</w:t>
            </w:r>
          </w:p>
        </w:tc>
        <w:tc>
          <w:tcPr>
            <w:tcW w:w="1988" w:type="dxa"/>
            <w:shd w:val="clear" w:color="auto" w:fill="auto"/>
          </w:tcPr>
          <w:p w14:paraId="3E83596C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vhodnosti navrhovaných aktivít z vecného a časového hľadiska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6D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502796161"/>
            <w:placeholder>
              <w:docPart w:val="B16B4A87E7A948F0AF649C2EB4885D2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6E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6F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76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1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2.3</w:t>
            </w:r>
          </w:p>
        </w:tc>
        <w:tc>
          <w:tcPr>
            <w:tcW w:w="1988" w:type="dxa"/>
            <w:shd w:val="clear" w:color="auto" w:fill="auto"/>
          </w:tcPr>
          <w:p w14:paraId="3E835972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primeranosti a reálnosti plánovaných hodnôt merateľných ukazovateľov s ohľadom na časové, finančné a vecné hľadisko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3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301541957"/>
            <w:placeholder>
              <w:docPart w:val="3FABCDA9DCAA41A1B14C2DA3DD51421D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4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5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B50FF9" w:rsidRPr="00B50FF9" w14:paraId="3E83597C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7" w14:textId="77777777" w:rsidR="00B50FF9" w:rsidRPr="00644344" w:rsidRDefault="00B50FF9" w:rsidP="0005070D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2.4</w:t>
            </w:r>
          </w:p>
        </w:tc>
        <w:tc>
          <w:tcPr>
            <w:tcW w:w="1988" w:type="dxa"/>
            <w:shd w:val="clear" w:color="auto" w:fill="auto"/>
          </w:tcPr>
          <w:p w14:paraId="3E835978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prevádzkovej  a technickej udržateľnosti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9" w14:textId="77777777" w:rsidR="00B50FF9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Navrhovaný spôsob realizácie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2072616992"/>
            <w:placeholder>
              <w:docPart w:val="B3C7D5613567468F807E44FFFFC4EFAC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7A" w14:textId="77777777" w:rsidR="00B50FF9" w:rsidRPr="00B50FF9" w:rsidRDefault="00B50FF9" w:rsidP="0005070D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7B" w14:textId="77777777" w:rsidR="00B50FF9" w:rsidRPr="00B50FF9" w:rsidRDefault="00B50FF9" w:rsidP="0005070D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2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7D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3.1</w:t>
            </w:r>
          </w:p>
        </w:tc>
        <w:tc>
          <w:tcPr>
            <w:tcW w:w="1988" w:type="dxa"/>
            <w:shd w:val="clear" w:color="auto" w:fill="auto"/>
          </w:tcPr>
          <w:p w14:paraId="3E83597E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Posúdenie administratívnych a odborných kapacít na riadenie a realizáciu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7F" w14:textId="77777777" w:rsidR="00DD5CA5" w:rsidRPr="00644344" w:rsidRDefault="00DD5CA5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Administratívna a prevádzková kapacita žiadateľa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958331696"/>
            <w:placeholder>
              <w:docPart w:val="8191056DB36B49739CA63B58843BB398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0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1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88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3" w14:textId="77777777" w:rsidR="00DD5CA5" w:rsidRPr="00644344" w:rsidRDefault="00DD5CA5" w:rsidP="004734B7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4.1</w:t>
            </w:r>
          </w:p>
        </w:tc>
        <w:tc>
          <w:tcPr>
            <w:tcW w:w="1988" w:type="dxa"/>
            <w:shd w:val="clear" w:color="auto" w:fill="auto"/>
          </w:tcPr>
          <w:p w14:paraId="3E835984" w14:textId="1E0355FD" w:rsidR="00DD5CA5" w:rsidRPr="00644344" w:rsidRDefault="00DA5E36" w:rsidP="00B50FF9">
            <w:pPr>
              <w:rPr>
                <w:rFonts w:ascii="Arial" w:hAnsi="Arial" w:cs="Arial"/>
                <w:sz w:val="19"/>
                <w:szCs w:val="19"/>
              </w:rPr>
            </w:pPr>
            <w:ins w:id="25" w:author="Anna Baron" w:date="2015-10-06T14:05:00Z">
              <w:r w:rsidRPr="00DA5E36">
                <w:rPr>
                  <w:rFonts w:ascii="Arial" w:hAnsi="Arial" w:cs="Arial"/>
                  <w:sz w:val="19"/>
                  <w:szCs w:val="19"/>
                </w:rPr>
                <w:t>Vecná  oprávnenosť, účelnosť, efektívnosť a hospodárnosť</w:t>
              </w:r>
              <w:r w:rsidRPr="00DA5E36" w:rsidDel="002F357E">
                <w:rPr>
                  <w:rFonts w:ascii="Arial" w:hAnsi="Arial" w:cs="Arial"/>
                  <w:sz w:val="19"/>
                  <w:szCs w:val="19"/>
                </w:rPr>
                <w:t xml:space="preserve"> </w:t>
              </w:r>
              <w:r w:rsidRPr="00DA5E36">
                <w:rPr>
                  <w:rFonts w:ascii="Arial" w:hAnsi="Arial" w:cs="Arial"/>
                  <w:sz w:val="19"/>
                  <w:szCs w:val="19"/>
                </w:rPr>
                <w:t>výdavkov projektu</w:t>
              </w:r>
            </w:ins>
            <w:del w:id="26" w:author="Anna Baron" w:date="2015-10-06T14:05:00Z">
              <w:r w:rsidR="00644344" w:rsidRPr="00644344" w:rsidDel="00DA5E36">
                <w:rPr>
                  <w:rFonts w:ascii="Arial" w:hAnsi="Arial" w:cs="Arial"/>
                  <w:sz w:val="19"/>
                  <w:szCs w:val="19"/>
                </w:rPr>
                <w:delText>Účelnosť a oprávnenosť výdavkov projektu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E835985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-1033029379"/>
            <w:placeholder>
              <w:docPart w:val="CAE701A5133942C18C6B4C540B81727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86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87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:rsidDel="001D2FF7" w14:paraId="3E83598E" w14:textId="3F32D662" w:rsidTr="00B50FF9">
        <w:trPr>
          <w:trHeight w:val="1247"/>
          <w:jc w:val="center"/>
          <w:del w:id="27" w:author="Marek Pazdera" w:date="2015-10-14T11:04:00Z"/>
        </w:trPr>
        <w:tc>
          <w:tcPr>
            <w:tcW w:w="700" w:type="dxa"/>
            <w:shd w:val="clear" w:color="auto" w:fill="auto"/>
          </w:tcPr>
          <w:p w14:paraId="3E835989" w14:textId="7B2ED5AD" w:rsidR="00DD5CA5" w:rsidRPr="00644344" w:rsidDel="001D2FF7" w:rsidRDefault="00DD5CA5" w:rsidP="004734B7">
            <w:pPr>
              <w:jc w:val="center"/>
              <w:rPr>
                <w:del w:id="28" w:author="Marek Pazdera" w:date="2015-10-14T11:04:00Z"/>
                <w:rFonts w:ascii="Arial" w:hAnsi="Arial" w:cs="Arial"/>
                <w:sz w:val="19"/>
                <w:szCs w:val="19"/>
              </w:rPr>
            </w:pPr>
            <w:del w:id="29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4.2</w:delText>
              </w:r>
            </w:del>
          </w:p>
        </w:tc>
        <w:tc>
          <w:tcPr>
            <w:tcW w:w="1988" w:type="dxa"/>
            <w:shd w:val="clear" w:color="auto" w:fill="auto"/>
          </w:tcPr>
          <w:p w14:paraId="3E83598A" w14:textId="71FD41C8" w:rsidR="00DD5CA5" w:rsidRPr="00644344" w:rsidDel="001D2FF7" w:rsidRDefault="00644344" w:rsidP="00B50FF9">
            <w:pPr>
              <w:rPr>
                <w:del w:id="30" w:author="Marek Pazdera" w:date="2015-10-14T11:04:00Z"/>
                <w:rFonts w:ascii="Arial" w:hAnsi="Arial" w:cs="Arial"/>
                <w:sz w:val="19"/>
                <w:szCs w:val="19"/>
              </w:rPr>
            </w:pPr>
            <w:del w:id="31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Efektívnosť a hospodárnosť výdavkov</w:delText>
              </w:r>
            </w:del>
          </w:p>
        </w:tc>
        <w:tc>
          <w:tcPr>
            <w:tcW w:w="1915" w:type="dxa"/>
            <w:gridSpan w:val="2"/>
            <w:shd w:val="clear" w:color="auto" w:fill="auto"/>
          </w:tcPr>
          <w:p w14:paraId="3E83598B" w14:textId="516F1641" w:rsidR="00DD5CA5" w:rsidRPr="00644344" w:rsidDel="001D2FF7" w:rsidRDefault="00644344" w:rsidP="00B50FF9">
            <w:pPr>
              <w:rPr>
                <w:del w:id="32" w:author="Marek Pazdera" w:date="2015-10-14T11:04:00Z"/>
                <w:rFonts w:ascii="Arial" w:hAnsi="Arial" w:cs="Arial"/>
                <w:sz w:val="19"/>
                <w:szCs w:val="19"/>
              </w:rPr>
            </w:pPr>
            <w:del w:id="33" w:author="Marek Pazdera" w:date="2015-10-14T11:04:00Z">
              <w:r w:rsidRPr="00644344" w:rsidDel="001D2FF7">
                <w:rPr>
                  <w:rFonts w:ascii="Arial" w:hAnsi="Arial" w:cs="Arial"/>
                  <w:sz w:val="19"/>
                  <w:szCs w:val="19"/>
                </w:rPr>
                <w:delText>Finančná a ekonomická stránka projektu</w:delText>
              </w:r>
            </w:del>
          </w:p>
        </w:tc>
        <w:customXmlDelRangeStart w:id="34" w:author="Marek Pazdera" w:date="2015-10-14T11:04:00Z"/>
        <w:sdt>
          <w:sdtPr>
            <w:rPr>
              <w:rFonts w:ascii="Arial" w:hAnsi="Arial" w:cs="Arial"/>
              <w:sz w:val="19"/>
              <w:szCs w:val="19"/>
            </w:rPr>
            <w:id w:val="-423577608"/>
            <w:placeholder>
              <w:docPart w:val="2C825B2DF4D347F49A3085696B01C448"/>
            </w:placeholder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customXmlDelRangeEnd w:id="34"/>
            <w:tc>
              <w:tcPr>
                <w:tcW w:w="1446" w:type="dxa"/>
                <w:shd w:val="clear" w:color="auto" w:fill="auto"/>
              </w:tcPr>
              <w:p w14:paraId="3E83598C" w14:textId="5716BE9B" w:rsidR="00DD5CA5" w:rsidRPr="00B50FF9" w:rsidDel="001D2FF7" w:rsidRDefault="00DD5CA5" w:rsidP="001D2FF7">
                <w:pPr>
                  <w:jc w:val="center"/>
                  <w:rPr>
                    <w:del w:id="35" w:author="Marek Pazdera" w:date="2015-10-14T11:04:00Z"/>
                    <w:rFonts w:ascii="Arial" w:hAnsi="Arial" w:cs="Arial"/>
                    <w:sz w:val="19"/>
                    <w:szCs w:val="19"/>
                  </w:rPr>
                </w:pPr>
              </w:p>
            </w:tc>
            <w:customXmlDelRangeStart w:id="36" w:author="Marek Pazdera" w:date="2015-10-14T11:04:00Z"/>
          </w:sdtContent>
        </w:sdt>
        <w:customXmlDelRangeEnd w:id="36"/>
        <w:tc>
          <w:tcPr>
            <w:tcW w:w="3698" w:type="dxa"/>
            <w:shd w:val="clear" w:color="auto" w:fill="auto"/>
          </w:tcPr>
          <w:p w14:paraId="3E83598D" w14:textId="1E9B19A0" w:rsidR="00DD5CA5" w:rsidRPr="00B50FF9" w:rsidDel="001D2FF7" w:rsidRDefault="00DD5CA5" w:rsidP="004734B7">
            <w:pPr>
              <w:jc w:val="center"/>
              <w:rPr>
                <w:del w:id="37" w:author="Marek Pazdera" w:date="2015-10-14T11:04:00Z"/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DD5CA5" w:rsidRPr="00B50FF9" w14:paraId="3E835994" w14:textId="77777777" w:rsidTr="00B50FF9">
        <w:trPr>
          <w:trHeight w:val="1247"/>
          <w:jc w:val="center"/>
        </w:trPr>
        <w:tc>
          <w:tcPr>
            <w:tcW w:w="700" w:type="dxa"/>
            <w:shd w:val="clear" w:color="auto" w:fill="auto"/>
          </w:tcPr>
          <w:p w14:paraId="3E83598F" w14:textId="31420BA2" w:rsidR="00DD5CA5" w:rsidRPr="00644344" w:rsidRDefault="00DD5CA5" w:rsidP="00DA5E36">
            <w:pPr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4.</w:t>
            </w:r>
            <w:del w:id="38" w:author="Anna Baron" w:date="2015-10-06T14:07:00Z">
              <w:r w:rsidRPr="00644344" w:rsidDel="00DA5E36">
                <w:rPr>
                  <w:rFonts w:ascii="Arial" w:hAnsi="Arial" w:cs="Arial"/>
                  <w:sz w:val="19"/>
                  <w:szCs w:val="19"/>
                </w:rPr>
                <w:delText>3</w:delText>
              </w:r>
            </w:del>
            <w:ins w:id="39" w:author="Anna Baron" w:date="2015-10-06T14:07:00Z">
              <w:r w:rsidR="00DA5E36">
                <w:rPr>
                  <w:rFonts w:ascii="Arial" w:hAnsi="Arial" w:cs="Arial"/>
                  <w:sz w:val="19"/>
                  <w:szCs w:val="19"/>
                </w:rPr>
                <w:t>2</w:t>
              </w:r>
            </w:ins>
          </w:p>
        </w:tc>
        <w:tc>
          <w:tcPr>
            <w:tcW w:w="1988" w:type="dxa"/>
            <w:shd w:val="clear" w:color="auto" w:fill="auto"/>
          </w:tcPr>
          <w:p w14:paraId="3E835990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udržateľnosť projektu</w:t>
            </w:r>
          </w:p>
        </w:tc>
        <w:tc>
          <w:tcPr>
            <w:tcW w:w="1915" w:type="dxa"/>
            <w:gridSpan w:val="2"/>
            <w:shd w:val="clear" w:color="auto" w:fill="auto"/>
          </w:tcPr>
          <w:p w14:paraId="3E835991" w14:textId="77777777" w:rsidR="00DD5CA5" w:rsidRPr="00644344" w:rsidRDefault="00644344" w:rsidP="00B50FF9">
            <w:pPr>
              <w:rPr>
                <w:rFonts w:ascii="Arial" w:hAnsi="Arial" w:cs="Arial"/>
                <w:sz w:val="19"/>
                <w:szCs w:val="19"/>
              </w:rPr>
            </w:pPr>
            <w:r w:rsidRPr="00644344">
              <w:rPr>
                <w:rFonts w:ascii="Arial" w:hAnsi="Arial" w:cs="Arial"/>
                <w:sz w:val="19"/>
                <w:szCs w:val="19"/>
              </w:rPr>
              <w:t>Finančná a ekonomická stránka projektu</w:t>
            </w:r>
          </w:p>
        </w:tc>
        <w:sdt>
          <w:sdtPr>
            <w:rPr>
              <w:rFonts w:ascii="Arial" w:hAnsi="Arial" w:cs="Arial"/>
              <w:sz w:val="19"/>
              <w:szCs w:val="19"/>
            </w:rPr>
            <w:id w:val="1055279281"/>
            <w:placeholder>
              <w:docPart w:val="B7E8464F20AB414C992024FA2844DC52"/>
            </w:placeholder>
            <w:showingPlcHdr/>
            <w:comboBox>
              <w:listItem w:displayText="nie (0)" w:value="nie (0)"/>
              <w:listItem w:displayText="áno (1)" w:value="áno (1)"/>
            </w:comboBox>
          </w:sdtPr>
          <w:sdtEndPr/>
          <w:sdtContent>
            <w:tc>
              <w:tcPr>
                <w:tcW w:w="1446" w:type="dxa"/>
                <w:shd w:val="clear" w:color="auto" w:fill="auto"/>
              </w:tcPr>
              <w:p w14:paraId="3E835992" w14:textId="77777777" w:rsidR="00DD5CA5" w:rsidRPr="00B50FF9" w:rsidRDefault="00566ADB" w:rsidP="004734B7">
                <w:pPr>
                  <w:jc w:val="center"/>
                  <w:rPr>
                    <w:rFonts w:ascii="Arial" w:hAnsi="Arial" w:cs="Arial"/>
                    <w:sz w:val="19"/>
                    <w:szCs w:val="19"/>
                  </w:rPr>
                </w:pPr>
                <w:r w:rsidRPr="00B50FF9">
                  <w:rPr>
                    <w:rFonts w:ascii="Arial" w:hAnsi="Arial" w:cs="Arial"/>
                    <w:sz w:val="19"/>
                    <w:szCs w:val="19"/>
                  </w:rPr>
                  <w:t>Vyberte položku.</w:t>
                </w:r>
              </w:p>
            </w:tc>
          </w:sdtContent>
        </w:sdt>
        <w:tc>
          <w:tcPr>
            <w:tcW w:w="3698" w:type="dxa"/>
            <w:shd w:val="clear" w:color="auto" w:fill="auto"/>
          </w:tcPr>
          <w:p w14:paraId="3E835993" w14:textId="77777777" w:rsidR="00DD5CA5" w:rsidRPr="00B50FF9" w:rsidRDefault="00DD5CA5" w:rsidP="004734B7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</w:p>
        </w:tc>
      </w:tr>
      <w:tr w:rsidR="00814754" w:rsidRPr="00B50FF9" w14:paraId="3E835997" w14:textId="77777777" w:rsidTr="00B50FF9">
        <w:trPr>
          <w:jc w:val="center"/>
        </w:trPr>
        <w:tc>
          <w:tcPr>
            <w:tcW w:w="6049" w:type="dxa"/>
            <w:gridSpan w:val="5"/>
            <w:shd w:val="clear" w:color="auto" w:fill="B2A1C7" w:themeFill="accent4" w:themeFillTint="99"/>
          </w:tcPr>
          <w:p w14:paraId="3E835995" w14:textId="77777777" w:rsidR="00814754" w:rsidRPr="00B50FF9" w:rsidRDefault="00814754" w:rsidP="00814754">
            <w:pPr>
              <w:jc w:val="center"/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Výsledok odborného hodnotenia:</w:t>
            </w:r>
          </w:p>
        </w:tc>
        <w:sdt>
          <w:sdtPr>
            <w:rPr>
              <w:rFonts w:ascii="Arial" w:hAnsi="Arial" w:cs="Arial"/>
              <w:b/>
              <w:sz w:val="19"/>
              <w:szCs w:val="19"/>
            </w:rPr>
            <w:id w:val="1595662542"/>
            <w:placeholder>
              <w:docPart w:val="09AAB4FA3E014B4A8E1B3C46433C02E2"/>
            </w:placeholder>
            <w:showingPlcHdr/>
            <w:comboBox>
              <w:listItem w:displayText="kritériá odborného hodnotenia splnené " w:value="kritériá odborného hodnotenia splnené "/>
              <w:listItem w:displayText="kritériá odborného hodnotenia nesplnené" w:value="kritériá odborného hodnotenia nesplnené"/>
            </w:comboBox>
          </w:sdtPr>
          <w:sdtEndPr/>
          <w:sdtContent>
            <w:tc>
              <w:tcPr>
                <w:tcW w:w="3698" w:type="dxa"/>
                <w:shd w:val="clear" w:color="auto" w:fill="FFFFFF" w:themeFill="background1"/>
              </w:tcPr>
              <w:p w14:paraId="3E835996" w14:textId="77777777" w:rsidR="00814754" w:rsidRPr="00B50FF9" w:rsidRDefault="00814754" w:rsidP="0071339D">
                <w:pPr>
                  <w:jc w:val="center"/>
                  <w:rPr>
                    <w:rFonts w:ascii="Arial" w:hAnsi="Arial" w:cs="Arial"/>
                    <w:b/>
                    <w:sz w:val="19"/>
                    <w:szCs w:val="19"/>
                  </w:rPr>
                </w:pPr>
                <w:r w:rsidRPr="00B50FF9">
                  <w:rPr>
                    <w:rStyle w:val="Zstupntext"/>
                    <w:rFonts w:ascii="Arial" w:hAnsi="Arial" w:cs="Arial"/>
                    <w:sz w:val="19"/>
                    <w:szCs w:val="19"/>
                    <w:shd w:val="clear" w:color="auto" w:fill="FFFFFF" w:themeFill="background1"/>
                  </w:rPr>
                  <w:t>Vyberte položku.</w:t>
                </w:r>
              </w:p>
            </w:tc>
          </w:sdtContent>
        </w:sdt>
      </w:tr>
      <w:tr w:rsidR="00DC3A27" w:rsidRPr="00B50FF9" w14:paraId="3E835999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8" w14:textId="77777777" w:rsidR="00DC3A27" w:rsidRPr="00B50FF9" w:rsidRDefault="00DC3A2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D39BE" w:rsidRPr="00B50FF9" w14:paraId="3E83599B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B2A1C7" w:themeFill="accent4" w:themeFillTint="99"/>
          </w:tcPr>
          <w:p w14:paraId="3E83599A" w14:textId="77777777" w:rsidR="000D39BE" w:rsidRPr="00B50FF9" w:rsidRDefault="000D39BE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Komentár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5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</w:tr>
      <w:tr w:rsidR="0084329B" w:rsidRPr="00B50FF9" w14:paraId="3E83599D" w14:textId="77777777" w:rsidTr="007736B4">
        <w:trPr>
          <w:jc w:val="center"/>
        </w:trPr>
        <w:tc>
          <w:tcPr>
            <w:tcW w:w="9747" w:type="dxa"/>
            <w:gridSpan w:val="6"/>
          </w:tcPr>
          <w:p w14:paraId="3E83599C" w14:textId="77777777" w:rsidR="0084329B" w:rsidRPr="00B50FF9" w:rsidRDefault="0084329B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762D03" w:rsidRPr="00B50FF9" w14:paraId="3E8359A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9E" w14:textId="77777777" w:rsidR="00762D03" w:rsidRPr="00B50FF9" w:rsidRDefault="00762D03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Žiadaná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6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9F" w14:textId="77777777" w:rsidR="00762D03" w:rsidRPr="00B50FF9" w:rsidRDefault="00762D03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3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1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t>Navrhovaná výška NFP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7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2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6" w14:textId="77777777" w:rsidTr="003B18B0">
        <w:trPr>
          <w:trHeight w:val="667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4" w14:textId="77777777" w:rsidR="00814754" w:rsidRPr="00B50FF9" w:rsidRDefault="00814754" w:rsidP="00F06A27">
            <w:pPr>
              <w:rPr>
                <w:rFonts w:ascii="Arial" w:hAnsi="Arial" w:cs="Arial"/>
                <w:b/>
                <w:sz w:val="19"/>
                <w:szCs w:val="19"/>
              </w:rPr>
            </w:pPr>
            <w:r w:rsidRPr="00B50FF9">
              <w:rPr>
                <w:rFonts w:ascii="Arial" w:hAnsi="Arial" w:cs="Arial"/>
                <w:b/>
                <w:sz w:val="19"/>
                <w:szCs w:val="19"/>
              </w:rPr>
              <w:lastRenderedPageBreak/>
              <w:t>Identifikácia neoprávnených výdavkov</w:t>
            </w:r>
            <w:r w:rsidRPr="00B50FF9">
              <w:rPr>
                <w:rStyle w:val="Odkaznapoznmkupodiarou"/>
                <w:rFonts w:ascii="Arial" w:hAnsi="Arial" w:cs="Arial"/>
                <w:b/>
                <w:sz w:val="19"/>
                <w:szCs w:val="19"/>
              </w:rPr>
              <w:footnoteReference w:id="8"/>
            </w:r>
            <w:r w:rsidRPr="00B50FF9">
              <w:rPr>
                <w:rFonts w:ascii="Arial" w:hAnsi="Arial" w:cs="Arial"/>
                <w:b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5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814754" w:rsidRPr="00B50FF9" w14:paraId="3E8359A8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A7" w14:textId="77777777" w:rsidR="00814754" w:rsidRPr="00B50FF9" w:rsidRDefault="00814754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B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9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</w:t>
            </w:r>
            <w:r w:rsidR="00F72158" w:rsidRPr="00B50FF9">
              <w:rPr>
                <w:rFonts w:ascii="Arial" w:hAnsi="Arial" w:cs="Arial"/>
                <w:sz w:val="19"/>
                <w:szCs w:val="19"/>
              </w:rPr>
              <w:t xml:space="preserve"> (odborný hodnotiteľ č. 1)</w:t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A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AE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AC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AD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D028A" w:rsidRPr="00B50FF9" w14:paraId="3E8359B1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AF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0" w14:textId="77777777" w:rsidR="00FD028A" w:rsidRPr="00B50FF9" w:rsidRDefault="00FD028A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3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B2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6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4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Vypracoval (odborný hodnotiteľ č. 2):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5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9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B7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8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F72158" w:rsidRPr="00B50FF9" w14:paraId="3E8359BC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BA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B" w14:textId="77777777" w:rsidR="00F72158" w:rsidRPr="00B50FF9" w:rsidRDefault="00F72158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7B3344BB" w14:textId="77777777" w:rsidTr="00DD5CA5">
        <w:trPr>
          <w:jc w:val="center"/>
          <w:ins w:id="40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7A3832D" w14:textId="77777777" w:rsidR="001D2FF7" w:rsidRPr="00B50FF9" w:rsidRDefault="001D2FF7" w:rsidP="00F1690D">
            <w:pPr>
              <w:rPr>
                <w:ins w:id="41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16EC1D78" w14:textId="77777777" w:rsidR="001D2FF7" w:rsidRPr="00B50FF9" w:rsidRDefault="001D2FF7" w:rsidP="00F1690D">
            <w:pPr>
              <w:rPr>
                <w:ins w:id="42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48DE334" w14:textId="77777777" w:rsidTr="00AA434F">
        <w:trPr>
          <w:jc w:val="center"/>
          <w:ins w:id="43" w:author="Marek Pazdera" w:date="2015-10-14T11:06:00Z"/>
        </w:trPr>
        <w:tc>
          <w:tcPr>
            <w:tcW w:w="4306" w:type="dxa"/>
            <w:gridSpan w:val="3"/>
            <w:shd w:val="clear" w:color="auto" w:fill="auto"/>
          </w:tcPr>
          <w:p w14:paraId="698C3582" w14:textId="77777777" w:rsidR="001D2FF7" w:rsidRPr="00B50FF9" w:rsidRDefault="001D2FF7" w:rsidP="00AA434F">
            <w:pPr>
              <w:rPr>
                <w:ins w:id="44" w:author="Marek Pazdera" w:date="2015-10-14T11:06:00Z"/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42EDB6E2" w14:textId="77777777" w:rsidR="001D2FF7" w:rsidRPr="00B50FF9" w:rsidRDefault="001D2FF7" w:rsidP="00AA434F">
            <w:pPr>
              <w:rPr>
                <w:ins w:id="45" w:author="Marek Pazdera" w:date="2015-10-14T11:06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56191CBB" w14:textId="77777777" w:rsidTr="00DD5CA5">
        <w:trPr>
          <w:jc w:val="center"/>
          <w:ins w:id="46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2362EB0" w14:textId="75F27A4E" w:rsidR="001D2FF7" w:rsidRPr="00B50FF9" w:rsidRDefault="001D2FF7" w:rsidP="00F1690D">
            <w:pPr>
              <w:rPr>
                <w:ins w:id="47" w:author="Marek Pazdera" w:date="2015-10-14T11:05:00Z"/>
                <w:rFonts w:ascii="Arial" w:hAnsi="Arial" w:cs="Arial"/>
                <w:sz w:val="19"/>
                <w:szCs w:val="19"/>
              </w:rPr>
            </w:pPr>
            <w:ins w:id="48" w:author="Marek Pazdera" w:date="2015-10-14T11:06:00Z">
              <w:r>
                <w:rPr>
                  <w:rFonts w:ascii="Arial" w:hAnsi="Arial" w:cs="Arial"/>
                  <w:sz w:val="19"/>
                  <w:szCs w:val="19"/>
                </w:rPr>
                <w:t>Vypracoval (zástupca gestora HP alebo ním poverená osoba</w:t>
              </w:r>
            </w:ins>
            <w:ins w:id="49" w:author="Marek Pazdera" w:date="2015-10-14T11:07:00Z">
              <w:r>
                <w:rPr>
                  <w:rStyle w:val="Odkaznapoznmkupodiarou"/>
                  <w:rFonts w:ascii="Arial" w:hAnsi="Arial" w:cs="Arial"/>
                  <w:sz w:val="19"/>
                  <w:szCs w:val="19"/>
                </w:rPr>
                <w:footnoteReference w:id="9"/>
              </w:r>
            </w:ins>
            <w:ins w:id="52" w:author="Viera Lorencová" w:date="2015-10-29T10:25:00Z">
              <w:r w:rsidR="0006623C">
                <w:rPr>
                  <w:rFonts w:ascii="Arial" w:hAnsi="Arial" w:cs="Arial"/>
                  <w:sz w:val="19"/>
                  <w:szCs w:val="19"/>
                </w:rPr>
                <w:t>)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73A9D9E5" w14:textId="7A431A78" w:rsidR="001D2FF7" w:rsidRPr="00B50FF9" w:rsidRDefault="001D2FF7" w:rsidP="00F1690D">
            <w:pPr>
              <w:rPr>
                <w:ins w:id="53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058990C0" w14:textId="77777777" w:rsidTr="00DD5CA5">
        <w:trPr>
          <w:jc w:val="center"/>
          <w:ins w:id="54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04715C11" w14:textId="2FB5C938" w:rsidR="001D2FF7" w:rsidRDefault="001D2FF7" w:rsidP="00F1690D">
            <w:pPr>
              <w:rPr>
                <w:ins w:id="55" w:author="Marek Pazdera" w:date="2015-10-14T11:05:00Z"/>
                <w:rFonts w:ascii="Arial" w:hAnsi="Arial" w:cs="Arial"/>
                <w:sz w:val="19"/>
                <w:szCs w:val="19"/>
              </w:rPr>
            </w:pPr>
            <w:ins w:id="56" w:author="Marek Pazdera" w:date="2015-10-14T11:08:00Z">
              <w:r w:rsidRPr="001D2FF7">
                <w:rPr>
                  <w:rFonts w:ascii="Arial" w:hAnsi="Arial" w:cs="Arial"/>
                  <w:sz w:val="19"/>
                  <w:szCs w:val="19"/>
                </w:rPr>
                <w:t>Dátum: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BE5AF7A" w14:textId="0D36F713" w:rsidR="001D2FF7" w:rsidRDefault="001D2FF7" w:rsidP="00F1690D">
            <w:pPr>
              <w:rPr>
                <w:ins w:id="57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4E6A8B2F" w14:textId="77777777" w:rsidTr="00DD5CA5">
        <w:trPr>
          <w:jc w:val="center"/>
          <w:ins w:id="58" w:author="Marek Pazdera" w:date="2015-10-14T11:05:00Z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4678133A" w14:textId="39E7ACD9" w:rsidR="001D2FF7" w:rsidRDefault="001D2FF7" w:rsidP="00F1690D">
            <w:pPr>
              <w:rPr>
                <w:ins w:id="59" w:author="Marek Pazdera" w:date="2015-10-14T11:05:00Z"/>
                <w:rFonts w:ascii="Arial" w:hAnsi="Arial" w:cs="Arial"/>
                <w:sz w:val="19"/>
                <w:szCs w:val="19"/>
              </w:rPr>
            </w:pPr>
            <w:ins w:id="60" w:author="Marek Pazdera" w:date="2015-10-14T11:08:00Z">
              <w:r w:rsidRPr="001D2FF7">
                <w:rPr>
                  <w:rFonts w:ascii="Arial" w:hAnsi="Arial" w:cs="Arial"/>
                  <w:sz w:val="19"/>
                  <w:szCs w:val="19"/>
                </w:rPr>
                <w:t>Podpis:</w:t>
              </w:r>
            </w:ins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0786835F" w14:textId="2CF013C9" w:rsidR="001D2FF7" w:rsidRDefault="001D2FF7" w:rsidP="00F1690D">
            <w:pPr>
              <w:rPr>
                <w:ins w:id="61" w:author="Marek Pazdera" w:date="2015-10-14T11:05:00Z"/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BF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auto"/>
          </w:tcPr>
          <w:p w14:paraId="3E8359BD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BE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2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0" w14:textId="77777777" w:rsidR="001D2FF7" w:rsidRPr="00B50FF9" w:rsidRDefault="001D2FF7" w:rsidP="00A20F6F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Výsledky odborného hodnotenia zadal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0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auto"/>
          </w:tcPr>
          <w:p w14:paraId="3E8359C1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5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3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4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8" w14:textId="77777777" w:rsidTr="00DD5CA5">
        <w:trPr>
          <w:jc w:val="center"/>
        </w:trPr>
        <w:tc>
          <w:tcPr>
            <w:tcW w:w="4306" w:type="dxa"/>
            <w:gridSpan w:val="3"/>
            <w:tcBorders>
              <w:bottom w:val="nil"/>
            </w:tcBorders>
            <w:shd w:val="clear" w:color="auto" w:fill="B2A1C7" w:themeFill="accent4" w:themeFillTint="99"/>
          </w:tcPr>
          <w:p w14:paraId="3E8359C6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7" w14:textId="77777777" w:rsidR="001D2FF7" w:rsidRPr="00B50FF9" w:rsidRDefault="001D2FF7" w:rsidP="00F1690D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A" w14:textId="77777777" w:rsidTr="007736B4">
        <w:trPr>
          <w:jc w:val="center"/>
        </w:trPr>
        <w:tc>
          <w:tcPr>
            <w:tcW w:w="9747" w:type="dxa"/>
            <w:gridSpan w:val="6"/>
            <w:shd w:val="clear" w:color="auto" w:fill="FFFFFF" w:themeFill="background1"/>
          </w:tcPr>
          <w:p w14:paraId="3E8359C9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CD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B" w14:textId="77777777" w:rsidR="001D2FF7" w:rsidRPr="00B50FF9" w:rsidRDefault="001D2FF7" w:rsidP="0010760D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Odborné hodnotenie za RO overil</w:t>
            </w:r>
            <w:r w:rsidRPr="00B50FF9">
              <w:rPr>
                <w:rStyle w:val="Odkaznapoznmkupodiarou"/>
                <w:rFonts w:ascii="Arial" w:hAnsi="Arial" w:cs="Arial"/>
                <w:sz w:val="19"/>
                <w:szCs w:val="19"/>
              </w:rPr>
              <w:footnoteReference w:id="11"/>
            </w:r>
            <w:r w:rsidRPr="00B50FF9">
              <w:rPr>
                <w:rFonts w:ascii="Arial" w:hAnsi="Arial" w:cs="Arial"/>
                <w:sz w:val="19"/>
                <w:szCs w:val="19"/>
              </w:rPr>
              <w:t>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C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D0" w14:textId="77777777" w:rsidTr="00DD5CA5">
        <w:trPr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CE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Dátum:</w:t>
            </w:r>
          </w:p>
        </w:tc>
        <w:tc>
          <w:tcPr>
            <w:tcW w:w="5441" w:type="dxa"/>
            <w:gridSpan w:val="3"/>
            <w:shd w:val="clear" w:color="auto" w:fill="FFFFFF" w:themeFill="background1"/>
          </w:tcPr>
          <w:p w14:paraId="3E8359CF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D2FF7" w:rsidRPr="00B50FF9" w14:paraId="3E8359D3" w14:textId="77777777" w:rsidTr="00DD5CA5">
        <w:trPr>
          <w:trHeight w:val="256"/>
          <w:jc w:val="center"/>
        </w:trPr>
        <w:tc>
          <w:tcPr>
            <w:tcW w:w="4306" w:type="dxa"/>
            <w:gridSpan w:val="3"/>
            <w:shd w:val="clear" w:color="auto" w:fill="B2A1C7" w:themeFill="accent4" w:themeFillTint="99"/>
          </w:tcPr>
          <w:p w14:paraId="3E8359D1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  <w:r w:rsidRPr="00B50FF9">
              <w:rPr>
                <w:rFonts w:ascii="Arial" w:hAnsi="Arial" w:cs="Arial"/>
                <w:sz w:val="19"/>
                <w:szCs w:val="19"/>
              </w:rPr>
              <w:t>Podpis:</w:t>
            </w:r>
          </w:p>
        </w:tc>
        <w:tc>
          <w:tcPr>
            <w:tcW w:w="5441" w:type="dxa"/>
            <w:gridSpan w:val="3"/>
          </w:tcPr>
          <w:p w14:paraId="3E8359D2" w14:textId="77777777" w:rsidR="001D2FF7" w:rsidRPr="00B50FF9" w:rsidRDefault="001D2FF7" w:rsidP="00F06A27">
            <w:pPr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14:paraId="3E8359D4" w14:textId="77777777" w:rsidR="00FD028A" w:rsidRPr="00FD028A" w:rsidRDefault="00FD028A" w:rsidP="00A66794"/>
    <w:sectPr w:rsidR="00FD028A" w:rsidRPr="00FD028A" w:rsidSect="00C571C4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693E19" w14:textId="77777777" w:rsidR="00C30303" w:rsidRDefault="00C30303" w:rsidP="009B44B8">
      <w:pPr>
        <w:spacing w:after="0" w:line="240" w:lineRule="auto"/>
      </w:pPr>
      <w:r>
        <w:separator/>
      </w:r>
    </w:p>
  </w:endnote>
  <w:endnote w:type="continuationSeparator" w:id="0">
    <w:p w14:paraId="5E2703D3" w14:textId="77777777" w:rsidR="00C30303" w:rsidRDefault="00C30303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C" w14:textId="77777777" w:rsidR="007E7961" w:rsidRDefault="007E7961" w:rsidP="007E7961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E8359E2" wp14:editId="3E8359E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6657AA6" id="Rovná spojnica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3E8359DD" w14:textId="77777777" w:rsidR="007E7961" w:rsidRDefault="007E7961" w:rsidP="007E7961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2336" behindDoc="1" locked="0" layoutInCell="1" allowOverlap="1" wp14:anchorId="3E8359E4" wp14:editId="3E8359E5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6818FA">
          <w:rPr>
            <w:noProof/>
          </w:rPr>
          <w:t>3</w:t>
        </w:r>
        <w:r>
          <w:fldChar w:fldCharType="end"/>
        </w:r>
      </w:sdtContent>
    </w:sdt>
  </w:p>
  <w:p w14:paraId="3E8359DE" w14:textId="77777777" w:rsidR="007E7961" w:rsidRDefault="007E796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FC1CF5" w14:textId="77777777" w:rsidR="00C30303" w:rsidRDefault="00C30303" w:rsidP="009B44B8">
      <w:pPr>
        <w:spacing w:after="0" w:line="240" w:lineRule="auto"/>
      </w:pPr>
      <w:r>
        <w:separator/>
      </w:r>
    </w:p>
  </w:footnote>
  <w:footnote w:type="continuationSeparator" w:id="0">
    <w:p w14:paraId="50B9C3D3" w14:textId="77777777" w:rsidR="00C30303" w:rsidRDefault="00C30303" w:rsidP="009B44B8">
      <w:pPr>
        <w:spacing w:after="0" w:line="240" w:lineRule="auto"/>
      </w:pPr>
      <w:r>
        <w:continuationSeparator/>
      </w:r>
    </w:p>
  </w:footnote>
  <w:footnote w:id="1">
    <w:p w14:paraId="3E8359E8" w14:textId="77777777" w:rsidR="003C141E" w:rsidRPr="0005646C" w:rsidRDefault="003C141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 xml:space="preserve">Pre projektové zámery RO </w:t>
      </w:r>
      <w:r w:rsidR="009E7FE9">
        <w:t>použije</w:t>
      </w:r>
      <w:r w:rsidRPr="00A66794">
        <w:t xml:space="preserve"> hodnotiaci hárok primerane, s ohľadom na kritériá pre posúdenie projektových zámerov definované vo výzve na predkladanie projektových zámerov.</w:t>
      </w:r>
      <w:r w:rsidR="00996C64">
        <w:t xml:space="preserve"> V prípade, ak niektorá časť dokumentu vyžaduje zadanie rozsiahlejšieho textu, ktorého uvedenie do dokumentu v definovanej štruktúre by nebolo možné (napr. by spôsobilo neprehľadnosť celého dokumentu), RO je oprávnený k dokumentu pripojiť</w:t>
      </w:r>
      <w:r w:rsidR="00996C64" w:rsidRPr="00996C64">
        <w:t xml:space="preserve"> samostatnú a neoddeliteľnú prílohu </w:t>
      </w:r>
      <w:r w:rsidR="00996C64">
        <w:t>obsahujúcu relevantné údaje, s jasným označením časti/častí dokumentu, na ktoré sa príloha vzťahuje.</w:t>
      </w:r>
    </w:p>
  </w:footnote>
  <w:footnote w:id="2">
    <w:p w14:paraId="3E8359E9" w14:textId="77777777" w:rsidR="0083042E" w:rsidRPr="0005646C" w:rsidRDefault="0083042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9E7FE9">
        <w:t>Kapitola 2.4.3.2</w:t>
      </w:r>
      <w:r w:rsidR="00F0092F" w:rsidRPr="00A66794">
        <w:t xml:space="preserve"> ods.</w:t>
      </w:r>
      <w:r w:rsidRPr="00A66794">
        <w:t xml:space="preserve"> 1 Systému riadenia EŠIF</w:t>
      </w:r>
      <w:r w:rsidR="009E7FE9">
        <w:t>.</w:t>
      </w:r>
    </w:p>
  </w:footnote>
  <w:footnote w:id="3">
    <w:p w14:paraId="3E8359EA" w14:textId="54DAC9BB" w:rsidR="006647CF" w:rsidRPr="0005646C" w:rsidRDefault="006647CF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="00E55862" w:rsidRPr="0005646C">
        <w:t>Udelenie hodnoty ,,0“ znamená nesplnenie vylučujúceho hodnotiaceho kritéria a teda nesplnenie podmienky poskytnutia príspevku, t.j. nesplnen</w:t>
      </w:r>
      <w:r w:rsidR="00BB6D58">
        <w:t>ie kritérií na výber projektov.</w:t>
      </w:r>
    </w:p>
  </w:footnote>
  <w:footnote w:id="4">
    <w:p w14:paraId="3E8359EB" w14:textId="77777777" w:rsidR="00695365" w:rsidRPr="0005646C" w:rsidRDefault="00695365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Vyžaduje sa slovný popis dôvodov vyhodnotenia konkrétneho kritéria zo strany odborných hodnotiteľov</w:t>
      </w:r>
      <w:r w:rsidR="009E7FE9">
        <w:t>.</w:t>
      </w:r>
    </w:p>
  </w:footnote>
  <w:footnote w:id="5">
    <w:p w14:paraId="3E8359EC" w14:textId="6879ED89" w:rsidR="000D39BE" w:rsidRPr="0005646C" w:rsidRDefault="000D39BE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Slúži najmä na zaznamenanie prípadu, kedy v rámci odborného hodnotenia nedošlo k zhode odborných hodnotiteľov a pretrváva rozpor ohľadom vyhodnotenia niektorého/niektorých kritéria/kritérií</w:t>
      </w:r>
      <w:r>
        <w:t xml:space="preserve"> (kapitola 3.2.1.2, ods. 8 Systému riadenia EŠIF)</w:t>
      </w:r>
      <w:r w:rsidRPr="00A66794">
        <w:t>. Uvedené je zaznamenaním skutočnosti</w:t>
      </w:r>
      <w:r w:rsidR="00BB6D58">
        <w:t>,</w:t>
      </w:r>
      <w:r w:rsidRPr="00A66794">
        <w:t xml:space="preserve"> v dôsledku ktorej je vyhodnotenie predmetný</w:t>
      </w:r>
      <w:r w:rsidR="00A66794">
        <w:t>ch</w:t>
      </w:r>
      <w:r w:rsidRPr="00A66794">
        <w:t xml:space="preserve"> kritérií zabezpečené tretím odborným hodnotiteľom</w:t>
      </w:r>
      <w:r w:rsidR="009E7FE9">
        <w:t>.</w:t>
      </w:r>
    </w:p>
  </w:footnote>
  <w:footnote w:id="6">
    <w:p w14:paraId="3E8359ED" w14:textId="77777777" w:rsidR="00762D03" w:rsidRPr="0005646C" w:rsidRDefault="00762D03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Pôvodná výška NFP žiadaná žiadateľom v</w:t>
      </w:r>
      <w:r w:rsidR="009E7FE9">
        <w:t> </w:t>
      </w:r>
      <w:r w:rsidRPr="00A66794">
        <w:t>ŽoNFP</w:t>
      </w:r>
      <w:r w:rsidR="009E7FE9">
        <w:t>.</w:t>
      </w:r>
    </w:p>
  </w:footnote>
  <w:footnote w:id="7">
    <w:p w14:paraId="3E8359EE" w14:textId="77777777" w:rsidR="00814754" w:rsidRPr="0005646C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Vychádza z posúdenia oprávnenosti výdavkov v rámci administratívneho overovania (ak je identifikácia neoprávnených výdavkov aj súčasťou tejto fázy konania o ŽoNFP) a v rámci odborného hodnotenia v zmysle inštrukcie pre výkon odborného hodnotenia</w:t>
      </w:r>
      <w:r w:rsidR="009E7FE9">
        <w:t>.</w:t>
      </w:r>
    </w:p>
  </w:footnote>
  <w:footnote w:id="8">
    <w:p w14:paraId="3E8359EF" w14:textId="77777777" w:rsidR="00814754" w:rsidRPr="00A66794" w:rsidRDefault="00814754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 w:rsidRPr="00A66794">
        <w:t>Identifikovanie neoprávnených výdavkov, vrátane vyčíslenia ich celkovej výšky</w:t>
      </w:r>
      <w:r w:rsidR="00E55862" w:rsidRPr="00A66794">
        <w:t xml:space="preserve"> a</w:t>
      </w:r>
      <w:r w:rsidR="009E7FE9">
        <w:t> </w:t>
      </w:r>
      <w:r w:rsidR="00E55862" w:rsidRPr="00A66794">
        <w:t>odôvodnenia</w:t>
      </w:r>
      <w:r w:rsidR="009E7FE9">
        <w:t>.</w:t>
      </w:r>
    </w:p>
  </w:footnote>
  <w:footnote w:id="9">
    <w:p w14:paraId="574A438F" w14:textId="2B0EE70A" w:rsidR="001D2FF7" w:rsidRDefault="001D2FF7">
      <w:pPr>
        <w:pStyle w:val="Textpoznmkypodiarou"/>
        <w:jc w:val="both"/>
        <w:pPrChange w:id="50" w:author="Marek Pazdera" w:date="2015-10-14T11:07:00Z">
          <w:pPr>
            <w:pStyle w:val="Textpoznmkypodiarou"/>
          </w:pPr>
        </w:pPrChange>
      </w:pPr>
      <w:ins w:id="51" w:author="Marek Pazdera" w:date="2015-10-14T11:07:00Z">
        <w:r>
          <w:rPr>
            <w:rStyle w:val="Odkaznapoznmkupodiarou"/>
          </w:rPr>
          <w:footnoteRef/>
        </w:r>
        <w:r>
          <w:t xml:space="preserve"> Aplikuje sa v prípade postupu podľa kapitoly 3.2.1.2, odsek 6 Systému riadenia EŠIF, t.j. a</w:t>
        </w:r>
        <w:r>
          <w:rPr>
            <w:rFonts w:eastAsia="Calibri"/>
            <w:szCs w:val="22"/>
            <w:lang w:eastAsia="en-US"/>
          </w:rPr>
          <w:t>k vyhodnotenie súladu projektu s HP je po dohode RO s gestorom HP súčasťou  odborného hodnotenia, ktoré zabezpečuje v rámci konkrétneho odborného hodnotenia zástupca gestora HP alebo ním poverená osoba ako odborný hodnotiteľ vo vzťahu k hodnotiacim kritériám týkajúcich sa posúdenia súladu s HP</w:t>
        </w:r>
      </w:ins>
    </w:p>
  </w:footnote>
  <w:footnote w:id="10">
    <w:p w14:paraId="3E8359F0" w14:textId="0A262C86" w:rsidR="001D2FF7" w:rsidRPr="0005646C" w:rsidRDefault="001D2FF7" w:rsidP="0005646C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</w:t>
      </w:r>
      <w:r>
        <w:t xml:space="preserve">Časť hodnotiaceho hárku je relevantná iba v prípade vypĺňania hodnotiaceho hárku v ITMS2014+. </w:t>
      </w:r>
      <w:r w:rsidRPr="00A66794">
        <w:t>Vypĺňa sa v prípade, ak je zadaním výsledkov odborného hodnotenia do ITMS 2014+ poverený zamestnanec RO, ktorý nie je odborným hodnotiteľom ŽoNFP</w:t>
      </w:r>
      <w:r>
        <w:t>.</w:t>
      </w:r>
    </w:p>
  </w:footnote>
  <w:footnote w:id="11">
    <w:p w14:paraId="3E8359F1" w14:textId="70B313CC" w:rsidR="001D2FF7" w:rsidRDefault="001D2FF7" w:rsidP="00A66794">
      <w:pPr>
        <w:pStyle w:val="Textpoznmkypodiarou"/>
        <w:jc w:val="both"/>
      </w:pPr>
      <w:r w:rsidRPr="0005646C">
        <w:rPr>
          <w:rStyle w:val="Odkaznapoznmkupodiarou"/>
        </w:rPr>
        <w:footnoteRef/>
      </w:r>
      <w:r w:rsidRPr="0005646C">
        <w:t xml:space="preserve"> Princíp 4 očí je zabezpečený výkonom OH dvoma odbornými hodnotiteľmi. Podpisujúci zamestnanec RO potvrdzuje prebratím hodnotiaceho hárku skutočnosti upravené v riadiacej dokumentácii RO, ktorými je najmä overenie skutočnosti, že boli dodržané požiadavky na formálne náležitosti hodnotiaceho hárku a ďalšie požiadavky na výkon OH, ktoré sú odborní hodnotitelia povinn</w:t>
      </w:r>
      <w:r>
        <w:t>í</w:t>
      </w:r>
      <w:r w:rsidRPr="0005646C">
        <w:t xml:space="preserve"> dodržiavať.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8359D9" w14:textId="77777777" w:rsidR="007E7961" w:rsidRDefault="007E7961" w:rsidP="007E7961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E8359E0" wp14:editId="3E8359E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88C0343" id="Rovná spojnica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FGZZob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B41DCAC40E964C0FBA157385494F93A3"/>
      </w:placeholder>
      <w:date w:fullDate="2015-02-05T00:00:00Z">
        <w:dateFormat w:val="dd.MM.yyyy"/>
        <w:lid w:val="sk-SK"/>
        <w:storeMappedDataAs w:val="dateTime"/>
        <w:calendar w:val="gregorian"/>
      </w:date>
    </w:sdtPr>
    <w:sdtEndPr/>
    <w:sdtContent>
      <w:p w14:paraId="3E8359DA" w14:textId="77777777" w:rsidR="007E7961" w:rsidRDefault="00F12F08" w:rsidP="00A66794">
        <w:pPr>
          <w:pStyle w:val="Hlavika"/>
          <w:jc w:val="right"/>
        </w:pPr>
        <w:r>
          <w:rPr>
            <w:szCs w:val="20"/>
          </w:rPr>
          <w:t>05.02.2015</w:t>
        </w:r>
      </w:p>
    </w:sdtContent>
  </w:sdt>
  <w:p w14:paraId="3E8359DB" w14:textId="77777777" w:rsidR="00977107" w:rsidRDefault="0097710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82A4C5" w14:textId="233BA0C2" w:rsidR="006818FA" w:rsidRDefault="006818FA" w:rsidP="006818FA">
    <w:pPr>
      <w:pStyle w:val="Hlavika"/>
      <w:jc w:val="center"/>
      <w:rPr>
        <w:ins w:id="62" w:author="Matúš Dubovský" w:date="2015-11-05T16:39:00Z"/>
      </w:rPr>
      <w:pPrChange w:id="63" w:author="Matúš Dubovský" w:date="2015-11-05T16:40:00Z">
        <w:pPr>
          <w:pStyle w:val="Hlavika"/>
        </w:pPr>
      </w:pPrChange>
    </w:pPr>
    <w:ins w:id="64" w:author="Matúš Dubovský" w:date="2015-11-05T16:40:00Z">
      <w:r>
        <w:rPr>
          <w:noProof/>
        </w:rPr>
        <w:drawing>
          <wp:inline distT="0" distB="0" distL="0" distR="0" wp14:anchorId="4192F10B" wp14:editId="3D36002C">
            <wp:extent cx="4552950" cy="771525"/>
            <wp:effectExtent l="0" t="0" r="0" b="0"/>
            <wp:docPr id="4" name="Obrázok 4" descr="cid:B54046E0-E018-4695-B763-48B2B26413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ázok 2" descr="cid:B54046E0-E018-4695-B763-48B2B26413F5"/>
                    <pic:cNvPicPr/>
                  </pic:nvPicPr>
                  <pic:blipFill>
                    <a:blip r:embed="rId1" r:link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ins>
  </w:p>
  <w:p w14:paraId="3E8359DF" w14:textId="52DE7D88" w:rsidR="007E7961" w:rsidRPr="00EB1EDA" w:rsidRDefault="007E7961" w:rsidP="00EB1EDA">
    <w:pPr>
      <w:pStyle w:val="Pta"/>
      <w:spacing w:after="480"/>
      <w:ind w:left="3828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túš Dubovský">
    <w15:presenceInfo w15:providerId="None" w15:userId="Matúš Dubovský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4578B"/>
    <w:rsid w:val="00055EFA"/>
    <w:rsid w:val="0005646C"/>
    <w:rsid w:val="000614E5"/>
    <w:rsid w:val="00062525"/>
    <w:rsid w:val="0006623C"/>
    <w:rsid w:val="00071B7E"/>
    <w:rsid w:val="000868B3"/>
    <w:rsid w:val="000D39BE"/>
    <w:rsid w:val="000E371D"/>
    <w:rsid w:val="000E6785"/>
    <w:rsid w:val="00105536"/>
    <w:rsid w:val="0010760D"/>
    <w:rsid w:val="001479E2"/>
    <w:rsid w:val="00154F86"/>
    <w:rsid w:val="00187DAA"/>
    <w:rsid w:val="001D2FF7"/>
    <w:rsid w:val="00201341"/>
    <w:rsid w:val="0022265F"/>
    <w:rsid w:val="002453C9"/>
    <w:rsid w:val="0024799D"/>
    <w:rsid w:val="00285341"/>
    <w:rsid w:val="002B480E"/>
    <w:rsid w:val="002B60FE"/>
    <w:rsid w:val="002C2724"/>
    <w:rsid w:val="002E3020"/>
    <w:rsid w:val="003377A7"/>
    <w:rsid w:val="003413E7"/>
    <w:rsid w:val="00375C44"/>
    <w:rsid w:val="0039576A"/>
    <w:rsid w:val="003A5C6F"/>
    <w:rsid w:val="003B18B0"/>
    <w:rsid w:val="003C141E"/>
    <w:rsid w:val="004072C4"/>
    <w:rsid w:val="00440BE5"/>
    <w:rsid w:val="00482209"/>
    <w:rsid w:val="004841E3"/>
    <w:rsid w:val="004D176E"/>
    <w:rsid w:val="00517659"/>
    <w:rsid w:val="00561990"/>
    <w:rsid w:val="00566ADB"/>
    <w:rsid w:val="00576E70"/>
    <w:rsid w:val="00597067"/>
    <w:rsid w:val="005B1E08"/>
    <w:rsid w:val="005C7F16"/>
    <w:rsid w:val="005D16C2"/>
    <w:rsid w:val="006267ED"/>
    <w:rsid w:val="006300A5"/>
    <w:rsid w:val="0063252F"/>
    <w:rsid w:val="00640198"/>
    <w:rsid w:val="006426D5"/>
    <w:rsid w:val="00644344"/>
    <w:rsid w:val="00645C7C"/>
    <w:rsid w:val="006636D2"/>
    <w:rsid w:val="00663AAC"/>
    <w:rsid w:val="006647CF"/>
    <w:rsid w:val="006818FA"/>
    <w:rsid w:val="006837C5"/>
    <w:rsid w:val="00695365"/>
    <w:rsid w:val="006956AC"/>
    <w:rsid w:val="006A0FA0"/>
    <w:rsid w:val="006C2E72"/>
    <w:rsid w:val="00700482"/>
    <w:rsid w:val="00712F7D"/>
    <w:rsid w:val="00716BD5"/>
    <w:rsid w:val="00734B73"/>
    <w:rsid w:val="00762D03"/>
    <w:rsid w:val="007736B4"/>
    <w:rsid w:val="007A48AB"/>
    <w:rsid w:val="007E7961"/>
    <w:rsid w:val="00814754"/>
    <w:rsid w:val="0083042E"/>
    <w:rsid w:val="0084329B"/>
    <w:rsid w:val="00860CE0"/>
    <w:rsid w:val="008A7DBF"/>
    <w:rsid w:val="0091273B"/>
    <w:rsid w:val="00944BAA"/>
    <w:rsid w:val="00965BFD"/>
    <w:rsid w:val="00977107"/>
    <w:rsid w:val="00981900"/>
    <w:rsid w:val="00990254"/>
    <w:rsid w:val="00996C64"/>
    <w:rsid w:val="009A709B"/>
    <w:rsid w:val="009A73BC"/>
    <w:rsid w:val="009B44B8"/>
    <w:rsid w:val="009C3F80"/>
    <w:rsid w:val="009E7FE9"/>
    <w:rsid w:val="009F3D26"/>
    <w:rsid w:val="00A17D46"/>
    <w:rsid w:val="00A20F6F"/>
    <w:rsid w:val="00A5512E"/>
    <w:rsid w:val="00A601A7"/>
    <w:rsid w:val="00A634E1"/>
    <w:rsid w:val="00A64E0E"/>
    <w:rsid w:val="00A66794"/>
    <w:rsid w:val="00A72107"/>
    <w:rsid w:val="00A80A00"/>
    <w:rsid w:val="00A83B90"/>
    <w:rsid w:val="00A853A5"/>
    <w:rsid w:val="00A9035D"/>
    <w:rsid w:val="00A93A95"/>
    <w:rsid w:val="00AC1EFD"/>
    <w:rsid w:val="00AD14B0"/>
    <w:rsid w:val="00B2461A"/>
    <w:rsid w:val="00B50FF9"/>
    <w:rsid w:val="00B616EC"/>
    <w:rsid w:val="00B6172E"/>
    <w:rsid w:val="00B66F4A"/>
    <w:rsid w:val="00B81739"/>
    <w:rsid w:val="00B81782"/>
    <w:rsid w:val="00BB36E6"/>
    <w:rsid w:val="00BB4138"/>
    <w:rsid w:val="00BB6D58"/>
    <w:rsid w:val="00C30303"/>
    <w:rsid w:val="00C571C4"/>
    <w:rsid w:val="00C64239"/>
    <w:rsid w:val="00C94A5B"/>
    <w:rsid w:val="00CA0B71"/>
    <w:rsid w:val="00CA39A3"/>
    <w:rsid w:val="00CC7D70"/>
    <w:rsid w:val="00CE33B2"/>
    <w:rsid w:val="00D0779C"/>
    <w:rsid w:val="00D14CF2"/>
    <w:rsid w:val="00D579BA"/>
    <w:rsid w:val="00DA36F7"/>
    <w:rsid w:val="00DA5E36"/>
    <w:rsid w:val="00DB0734"/>
    <w:rsid w:val="00DB1FDA"/>
    <w:rsid w:val="00DB3D85"/>
    <w:rsid w:val="00DC3A27"/>
    <w:rsid w:val="00DD5CA5"/>
    <w:rsid w:val="00E32EBC"/>
    <w:rsid w:val="00E55862"/>
    <w:rsid w:val="00EB1EDA"/>
    <w:rsid w:val="00ED45FB"/>
    <w:rsid w:val="00F0092F"/>
    <w:rsid w:val="00F12F08"/>
    <w:rsid w:val="00F13324"/>
    <w:rsid w:val="00F14034"/>
    <w:rsid w:val="00F147E9"/>
    <w:rsid w:val="00F72158"/>
    <w:rsid w:val="00F84B30"/>
    <w:rsid w:val="00FA32D1"/>
    <w:rsid w:val="00FA5280"/>
    <w:rsid w:val="00FD028A"/>
    <w:rsid w:val="00FF2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35933"/>
  <w15:docId w15:val="{2A901026-0362-4408-B2FC-0DDA46AB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2265F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2265F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22265F"/>
    <w:rPr>
      <w:vertAlign w:val="superscript"/>
    </w:rPr>
  </w:style>
  <w:style w:type="paragraph" w:styleId="Revzia">
    <w:name w:val="Revision"/>
    <w:hidden/>
    <w:uiPriority w:val="99"/>
    <w:semiHidden/>
    <w:rsid w:val="00E55862"/>
    <w:pPr>
      <w:spacing w:after="0" w:line="240" w:lineRule="auto"/>
    </w:pPr>
    <w:rPr>
      <w:rFonts w:ascii="Times New Roman" w:eastAsiaTheme="minorEastAsia" w:hAnsi="Times New Roman"/>
      <w:sz w:val="24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A93A95"/>
    <w:pPr>
      <w:spacing w:after="200"/>
    </w:pPr>
    <w:rPr>
      <w:rFonts w:eastAsiaTheme="minorEastAsia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A93A95"/>
    <w:rPr>
      <w:rFonts w:ascii="Times New Roman" w:eastAsiaTheme="minorEastAsia" w:hAnsi="Times New Roman" w:cs="Times New Roman"/>
      <w:b/>
      <w:bCs/>
      <w:sz w:val="20"/>
      <w:szCs w:val="20"/>
      <w:lang w:eastAsia="sk-SK"/>
    </w:rPr>
  </w:style>
  <w:style w:type="paragraph" w:styleId="Zkladntext">
    <w:name w:val="Body Text"/>
    <w:basedOn w:val="Normlny"/>
    <w:link w:val="ZkladntextChar"/>
    <w:qFormat/>
    <w:rsid w:val="00DD5CA5"/>
    <w:pPr>
      <w:spacing w:before="130" w:after="130" w:line="240" w:lineRule="auto"/>
      <w:jc w:val="both"/>
    </w:pPr>
    <w:rPr>
      <w:rFonts w:eastAsia="Times New Roman" w:cs="Times New Roman"/>
      <w:sz w:val="22"/>
      <w:szCs w:val="20"/>
      <w:lang w:eastAsia="en-US"/>
    </w:rPr>
  </w:style>
  <w:style w:type="character" w:customStyle="1" w:styleId="ZkladntextChar">
    <w:name w:val="Základný text Char"/>
    <w:basedOn w:val="Predvolenpsmoodseku"/>
    <w:link w:val="Zkladntext"/>
    <w:rsid w:val="00DD5CA5"/>
    <w:rPr>
      <w:rFonts w:ascii="Times New Roman" w:eastAsia="Times New Roman" w:hAnsi="Times New Roman" w:cs="Times New Roman"/>
      <w:szCs w:val="20"/>
    </w:rPr>
  </w:style>
  <w:style w:type="paragraph" w:customStyle="1" w:styleId="Default">
    <w:name w:val="Default"/>
    <w:rsid w:val="00DD5CA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paragraph" w:styleId="Normlnywebov">
    <w:name w:val="Normal (Web)"/>
    <w:basedOn w:val="Normlny"/>
    <w:uiPriority w:val="99"/>
    <w:unhideWhenUsed/>
    <w:rsid w:val="00B50FF9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TableParagraph">
    <w:name w:val="Table Paragraph"/>
    <w:rsid w:val="00644344"/>
    <w:pPr>
      <w:widowControl w:val="0"/>
      <w:spacing w:after="0" w:line="240" w:lineRule="auto"/>
    </w:pPr>
    <w:rPr>
      <w:rFonts w:ascii="Calibri" w:eastAsia="Calibri" w:hAnsi="Calibri" w:cs="Calibri"/>
      <w:color w:val="000000"/>
      <w:u w:color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3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B54046E0-E018-4695-B763-48B2B26413F5" TargetMode="External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9AAB4FA3E014B4A8E1B3C46433C02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B231C-38D1-4544-972B-B62E1B5BB2B0}"/>
      </w:docPartPr>
      <w:docPartBody>
        <w:p w:rsidR="00DC5BA3" w:rsidRDefault="00587590" w:rsidP="00587590">
          <w:pPr>
            <w:pStyle w:val="09AAB4FA3E014B4A8E1B3C46433C02E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A7B06D14402A48A9B069E6EF71A91B9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4504A22-8411-4F61-84D5-291FA4241FBD}"/>
      </w:docPartPr>
      <w:docPartBody>
        <w:p w:rsidR="004B3767" w:rsidRDefault="00EB1B6B" w:rsidP="00EB1B6B">
          <w:pPr>
            <w:pStyle w:val="A7B06D14402A48A9B069E6EF71A91B90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1DCAC40E964C0FBA157385494F93A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2F5548A-FBA6-4E4B-B6D9-95AEE46C5FC5}"/>
      </w:docPartPr>
      <w:docPartBody>
        <w:p w:rsidR="004306E3" w:rsidRDefault="00C4158A" w:rsidP="00C4158A">
          <w:pPr>
            <w:pStyle w:val="B41DCAC40E964C0FBA157385494F93A3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DF9E8C0E0204EFFBCD0A8534F3D7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E123EB-7020-45F6-B596-9FFA48970E3A}"/>
      </w:docPartPr>
      <w:docPartBody>
        <w:p w:rsidR="003D5873" w:rsidRDefault="000A0AAB" w:rsidP="000A0AAB">
          <w:pPr>
            <w:pStyle w:val="BDF9E8C0E0204EFFBCD0A8534F3D7A6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16B4A87E7A948F0AF649C2EB4885D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9CED81-D4EF-4AD0-BC4B-6CF36D544D6A}"/>
      </w:docPartPr>
      <w:docPartBody>
        <w:p w:rsidR="003D5873" w:rsidRDefault="000A0AAB" w:rsidP="000A0AAB">
          <w:pPr>
            <w:pStyle w:val="B16B4A87E7A948F0AF649C2EB4885D2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FABCDA9DCAA41A1B14C2DA3DD5142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B45A32-6DD3-4140-B73E-AF7B7CF5B076}"/>
      </w:docPartPr>
      <w:docPartBody>
        <w:p w:rsidR="003D5873" w:rsidRDefault="000A0AAB" w:rsidP="000A0AAB">
          <w:pPr>
            <w:pStyle w:val="3FABCDA9DCAA41A1B14C2DA3DD51421D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8191056DB36B49739CA63B58843BB3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633DDC-5D16-4744-87AC-DBB83E90CE5F}"/>
      </w:docPartPr>
      <w:docPartBody>
        <w:p w:rsidR="003D5873" w:rsidRDefault="000A0AAB" w:rsidP="000A0AAB">
          <w:pPr>
            <w:pStyle w:val="8191056DB36B49739CA63B58843BB39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CAE701A5133942C18C6B4C540B8172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856BB5-FA37-4CF3-B6DE-98A1C1F5FADC}"/>
      </w:docPartPr>
      <w:docPartBody>
        <w:p w:rsidR="003D5873" w:rsidRDefault="000A0AAB" w:rsidP="000A0AAB">
          <w:pPr>
            <w:pStyle w:val="CAE701A5133942C18C6B4C540B81727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2C825B2DF4D347F49A3085696B01C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DBD013-E961-4AE7-90EA-4B8E63DDB655}"/>
      </w:docPartPr>
      <w:docPartBody>
        <w:p w:rsidR="003D5873" w:rsidRDefault="000A0AAB" w:rsidP="000A0AAB">
          <w:pPr>
            <w:pStyle w:val="2C825B2DF4D347F49A3085696B01C448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7E8464F20AB414C992024FA2844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D1471C-4A76-45D8-A7DA-58F28DECB62C}"/>
      </w:docPartPr>
      <w:docPartBody>
        <w:p w:rsidR="003D5873" w:rsidRDefault="000A0AAB" w:rsidP="000A0AAB">
          <w:pPr>
            <w:pStyle w:val="B7E8464F20AB414C992024FA2844DC52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314E19CBB3B9440D85BB3AC012095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590927-774F-4ADE-BCCA-0FF81316ECFF}"/>
      </w:docPartPr>
      <w:docPartBody>
        <w:p w:rsidR="00280637" w:rsidRDefault="003D5873" w:rsidP="003D5873">
          <w:pPr>
            <w:pStyle w:val="314E19CBB3B9440D85BB3AC01209579E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DEDB8774EC3F49B9994EBC281A4A6E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EC6694-286B-4895-9043-EAE5BA14DC64}"/>
      </w:docPartPr>
      <w:docPartBody>
        <w:p w:rsidR="00280637" w:rsidRDefault="003D5873" w:rsidP="003D5873">
          <w:pPr>
            <w:pStyle w:val="DEDB8774EC3F49B9994EBC281A4A6E0F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3C7D5613567468F807E44FFFFC4E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E2CCD-A163-4A94-BEC9-B118C75242A7}"/>
      </w:docPartPr>
      <w:docPartBody>
        <w:p w:rsidR="00280637" w:rsidRDefault="003D5873" w:rsidP="003D5873">
          <w:pPr>
            <w:pStyle w:val="B3C7D5613567468F807E44FFFFC4EFAC"/>
          </w:pPr>
          <w:r w:rsidRPr="0037278C">
            <w:rPr>
              <w:rStyle w:val="Zstupntext"/>
            </w:rPr>
            <w:t>Vyberte položku.</w:t>
          </w:r>
        </w:p>
      </w:docPartBody>
    </w:docPart>
    <w:docPart>
      <w:docPartPr>
        <w:name w:val="B4000848B3B247D38A9E18B108A3014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96EEA30-2174-4278-9B29-56783148F81A}"/>
      </w:docPartPr>
      <w:docPartBody>
        <w:p w:rsidR="00C40C05" w:rsidRDefault="006B6067" w:rsidP="006B6067">
          <w:pPr>
            <w:pStyle w:val="B4000848B3B247D38A9E18B108A3014A"/>
          </w:pPr>
          <w:r w:rsidRPr="0037278C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C82"/>
    <w:rsid w:val="000129FB"/>
    <w:rsid w:val="00020DCD"/>
    <w:rsid w:val="0002529E"/>
    <w:rsid w:val="000A0AAB"/>
    <w:rsid w:val="001531F8"/>
    <w:rsid w:val="0016247E"/>
    <w:rsid w:val="00280637"/>
    <w:rsid w:val="003709D3"/>
    <w:rsid w:val="00372018"/>
    <w:rsid w:val="003A42BD"/>
    <w:rsid w:val="003D5873"/>
    <w:rsid w:val="003E2824"/>
    <w:rsid w:val="003F51DA"/>
    <w:rsid w:val="004306E3"/>
    <w:rsid w:val="004B3767"/>
    <w:rsid w:val="004D74F0"/>
    <w:rsid w:val="004E1946"/>
    <w:rsid w:val="004F370C"/>
    <w:rsid w:val="0051086C"/>
    <w:rsid w:val="0054674F"/>
    <w:rsid w:val="00577AE5"/>
    <w:rsid w:val="00587590"/>
    <w:rsid w:val="0061149B"/>
    <w:rsid w:val="006257B8"/>
    <w:rsid w:val="00641E8C"/>
    <w:rsid w:val="006B6067"/>
    <w:rsid w:val="006B7C2C"/>
    <w:rsid w:val="00706594"/>
    <w:rsid w:val="007139CA"/>
    <w:rsid w:val="00764B0E"/>
    <w:rsid w:val="00773249"/>
    <w:rsid w:val="007755A0"/>
    <w:rsid w:val="007E73DF"/>
    <w:rsid w:val="008333F7"/>
    <w:rsid w:val="00882C39"/>
    <w:rsid w:val="008C4614"/>
    <w:rsid w:val="009A09BC"/>
    <w:rsid w:val="00A85B5A"/>
    <w:rsid w:val="00B351EF"/>
    <w:rsid w:val="00BC2E5A"/>
    <w:rsid w:val="00C0230D"/>
    <w:rsid w:val="00C40C05"/>
    <w:rsid w:val="00C4158A"/>
    <w:rsid w:val="00CA633C"/>
    <w:rsid w:val="00CC6FFA"/>
    <w:rsid w:val="00CD05DF"/>
    <w:rsid w:val="00D27373"/>
    <w:rsid w:val="00D77C82"/>
    <w:rsid w:val="00DC5BA3"/>
    <w:rsid w:val="00DE241F"/>
    <w:rsid w:val="00E067C1"/>
    <w:rsid w:val="00E62DBF"/>
    <w:rsid w:val="00EB1B6B"/>
    <w:rsid w:val="00F7537A"/>
    <w:rsid w:val="00FF1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821F5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6B6067"/>
    <w:rPr>
      <w:color w:val="808080"/>
    </w:rPr>
  </w:style>
  <w:style w:type="paragraph" w:customStyle="1" w:styleId="2123F31296CE4F61B3079FC29203CC58">
    <w:name w:val="2123F31296CE4F61B3079FC29203CC58"/>
    <w:rsid w:val="00D77C82"/>
  </w:style>
  <w:style w:type="paragraph" w:customStyle="1" w:styleId="4877FDB5F3CC44389E5EDEF67DD8EB3C">
    <w:name w:val="4877FDB5F3CC44389E5EDEF67DD8EB3C"/>
    <w:rsid w:val="00D77C82"/>
  </w:style>
  <w:style w:type="paragraph" w:customStyle="1" w:styleId="C0D5720651FB44A2BC77213190AF1B34">
    <w:name w:val="C0D5720651FB44A2BC77213190AF1B34"/>
    <w:rsid w:val="00D77C82"/>
  </w:style>
  <w:style w:type="paragraph" w:customStyle="1" w:styleId="8BEA3BB3FC8E4DDCBFD8BC72DABD0828">
    <w:name w:val="8BEA3BB3FC8E4DDCBFD8BC72DABD0828"/>
    <w:rsid w:val="00D77C82"/>
  </w:style>
  <w:style w:type="paragraph" w:customStyle="1" w:styleId="F0B0F3CE23314C849BCCA3C5DBFE3DBE">
    <w:name w:val="F0B0F3CE23314C849BCCA3C5DBFE3DBE"/>
    <w:rsid w:val="00CD05DF"/>
  </w:style>
  <w:style w:type="paragraph" w:customStyle="1" w:styleId="71422761F7A84801A67905D0E5DED0A1">
    <w:name w:val="71422761F7A84801A67905D0E5DED0A1"/>
    <w:rsid w:val="00CD05DF"/>
  </w:style>
  <w:style w:type="paragraph" w:customStyle="1" w:styleId="4F4F7A5A09914349842C5088D2C0B4E0">
    <w:name w:val="4F4F7A5A09914349842C5088D2C0B4E0"/>
    <w:rsid w:val="00CD05DF"/>
  </w:style>
  <w:style w:type="paragraph" w:customStyle="1" w:styleId="71F53B30A7F4405882BD3DA7A3E84813">
    <w:name w:val="71F53B30A7F4405882BD3DA7A3E84813"/>
    <w:rsid w:val="00CD05DF"/>
  </w:style>
  <w:style w:type="paragraph" w:customStyle="1" w:styleId="DE8AADB2E5F044349BADE20B59A76633">
    <w:name w:val="DE8AADB2E5F044349BADE20B59A76633"/>
    <w:rsid w:val="00CD05DF"/>
  </w:style>
  <w:style w:type="paragraph" w:customStyle="1" w:styleId="3BBCC2CC2CBC49FFB23BD9E71E5474C9">
    <w:name w:val="3BBCC2CC2CBC49FFB23BD9E71E5474C9"/>
    <w:rsid w:val="00CD05DF"/>
  </w:style>
  <w:style w:type="paragraph" w:customStyle="1" w:styleId="B3EA13BE37D24B9281376B3B865ECE4B">
    <w:name w:val="B3EA13BE37D24B9281376B3B865ECE4B"/>
    <w:rsid w:val="00CD05DF"/>
  </w:style>
  <w:style w:type="paragraph" w:customStyle="1" w:styleId="111FC7AE044243CEA0387D01B048D4CE">
    <w:name w:val="111FC7AE044243CEA0387D01B048D4CE"/>
    <w:rsid w:val="00CD05DF"/>
  </w:style>
  <w:style w:type="paragraph" w:customStyle="1" w:styleId="254353B3F42A4045A82AFB2E8CAFA83B">
    <w:name w:val="254353B3F42A4045A82AFB2E8CAFA83B"/>
    <w:rsid w:val="00CD05DF"/>
  </w:style>
  <w:style w:type="paragraph" w:customStyle="1" w:styleId="DD96AD12371A4912AB0BC6BA55037939">
    <w:name w:val="DD96AD12371A4912AB0BC6BA55037939"/>
    <w:rsid w:val="00CD05DF"/>
  </w:style>
  <w:style w:type="paragraph" w:customStyle="1" w:styleId="D24D0A3A831940B59BD8A088F25CBE8C">
    <w:name w:val="D24D0A3A831940B59BD8A088F25CBE8C"/>
    <w:rsid w:val="00CD05DF"/>
  </w:style>
  <w:style w:type="paragraph" w:customStyle="1" w:styleId="82CFC3272C25477E96AE9CAAB1DBCDF9">
    <w:name w:val="82CFC3272C25477E96AE9CAAB1DBCDF9"/>
    <w:rsid w:val="00CD05DF"/>
  </w:style>
  <w:style w:type="paragraph" w:customStyle="1" w:styleId="38E0B3D78B134F97BE751B6BE09D5C26">
    <w:name w:val="38E0B3D78B134F97BE751B6BE09D5C26"/>
    <w:rsid w:val="00CD05DF"/>
  </w:style>
  <w:style w:type="paragraph" w:customStyle="1" w:styleId="E49649AB24434DB59032DFAA1B2B18A7">
    <w:name w:val="E49649AB24434DB59032DFAA1B2B18A7"/>
    <w:rsid w:val="00CD05DF"/>
  </w:style>
  <w:style w:type="paragraph" w:customStyle="1" w:styleId="FCDE623264DF49B686F61098DA1E518C">
    <w:name w:val="FCDE623264DF49B686F61098DA1E518C"/>
    <w:rsid w:val="00CD05DF"/>
  </w:style>
  <w:style w:type="paragraph" w:customStyle="1" w:styleId="E501E659B3494F0A9EDCD9881658885F">
    <w:name w:val="E501E659B3494F0A9EDCD9881658885F"/>
    <w:rsid w:val="00CD05DF"/>
  </w:style>
  <w:style w:type="paragraph" w:customStyle="1" w:styleId="60A2DB81DFBC4464B2093E87AF12CFCC">
    <w:name w:val="60A2DB81DFBC4464B2093E87AF12CFCC"/>
    <w:rsid w:val="00CD05DF"/>
  </w:style>
  <w:style w:type="paragraph" w:customStyle="1" w:styleId="45DD7576BB9047BFBB87C24299CAE661">
    <w:name w:val="45DD7576BB9047BFBB87C24299CAE661"/>
    <w:rsid w:val="00CD05DF"/>
  </w:style>
  <w:style w:type="paragraph" w:customStyle="1" w:styleId="675C6448791E484FA9153727DEAC4707">
    <w:name w:val="675C6448791E484FA9153727DEAC4707"/>
    <w:rsid w:val="00CD05DF"/>
  </w:style>
  <w:style w:type="paragraph" w:customStyle="1" w:styleId="255F3BB12B9849A2BB0ED8952260A98A">
    <w:name w:val="255F3BB12B9849A2BB0ED8952260A98A"/>
    <w:rsid w:val="00CD05DF"/>
  </w:style>
  <w:style w:type="paragraph" w:customStyle="1" w:styleId="46FEC7A7EE014594824454A37A083B53">
    <w:name w:val="46FEC7A7EE014594824454A37A083B53"/>
    <w:rsid w:val="00CD05DF"/>
  </w:style>
  <w:style w:type="paragraph" w:customStyle="1" w:styleId="9BD7E444A1744F0694B909E22CEF0C78">
    <w:name w:val="9BD7E444A1744F0694B909E22CEF0C78"/>
    <w:rsid w:val="00CD05DF"/>
  </w:style>
  <w:style w:type="paragraph" w:customStyle="1" w:styleId="2D96E98CDABA4380AEAA708E76D54C08">
    <w:name w:val="2D96E98CDABA4380AEAA708E76D54C08"/>
    <w:rsid w:val="00CD05DF"/>
  </w:style>
  <w:style w:type="paragraph" w:customStyle="1" w:styleId="A39DAEEC1A0746FE968DF3372D6DC3B0">
    <w:name w:val="A39DAEEC1A0746FE968DF3372D6DC3B0"/>
    <w:rsid w:val="00CD05DF"/>
  </w:style>
  <w:style w:type="paragraph" w:customStyle="1" w:styleId="4F9CAFA3982B440EADE67E32EED0C13F">
    <w:name w:val="4F9CAFA3982B440EADE67E32EED0C13F"/>
    <w:rsid w:val="00CD05DF"/>
  </w:style>
  <w:style w:type="paragraph" w:customStyle="1" w:styleId="BBF6872D364146DFB4EAC68E0053190D">
    <w:name w:val="BBF6872D364146DFB4EAC68E0053190D"/>
    <w:rsid w:val="00CD05DF"/>
  </w:style>
  <w:style w:type="paragraph" w:customStyle="1" w:styleId="3D184BDEE50D4FCA9732ADE0C92EE747">
    <w:name w:val="3D184BDEE50D4FCA9732ADE0C92EE747"/>
    <w:rsid w:val="00CD05DF"/>
  </w:style>
  <w:style w:type="paragraph" w:customStyle="1" w:styleId="E1C400D9326B49DFAE28CAC9573F0AE8">
    <w:name w:val="E1C400D9326B49DFAE28CAC9573F0AE8"/>
    <w:rsid w:val="00CD05DF"/>
  </w:style>
  <w:style w:type="paragraph" w:customStyle="1" w:styleId="EE4E74AB009F4F16B33294F0BA770294">
    <w:name w:val="EE4E74AB009F4F16B33294F0BA770294"/>
    <w:rsid w:val="00CD05DF"/>
  </w:style>
  <w:style w:type="paragraph" w:customStyle="1" w:styleId="6615A64444DA47F5A0EBEBCFAF9C0CF0">
    <w:name w:val="6615A64444DA47F5A0EBEBCFAF9C0CF0"/>
    <w:rsid w:val="00CD05DF"/>
  </w:style>
  <w:style w:type="paragraph" w:customStyle="1" w:styleId="65099C21917C4D1EBE0EA6E994571453">
    <w:name w:val="65099C21917C4D1EBE0EA6E994571453"/>
    <w:rsid w:val="00CD05DF"/>
  </w:style>
  <w:style w:type="paragraph" w:customStyle="1" w:styleId="8143F2BA573345AFAA2144B8E6ACEAC6">
    <w:name w:val="8143F2BA573345AFAA2144B8E6ACEAC6"/>
    <w:rsid w:val="00CD05DF"/>
  </w:style>
  <w:style w:type="paragraph" w:customStyle="1" w:styleId="A00B1F0C841E42B8A74BCFD8AA8C1558">
    <w:name w:val="A00B1F0C841E42B8A74BCFD8AA8C1558"/>
    <w:rsid w:val="00CD05DF"/>
  </w:style>
  <w:style w:type="paragraph" w:customStyle="1" w:styleId="F20174CF9D0840648EBB7AF15F2937E0">
    <w:name w:val="F20174CF9D0840648EBB7AF15F2937E0"/>
    <w:rsid w:val="00CD05DF"/>
  </w:style>
  <w:style w:type="paragraph" w:customStyle="1" w:styleId="DCC4C07E73404541B53D7B5B0BEB3D49">
    <w:name w:val="DCC4C07E73404541B53D7B5B0BEB3D49"/>
    <w:rsid w:val="00CD05DF"/>
  </w:style>
  <w:style w:type="paragraph" w:customStyle="1" w:styleId="B96CC3D321B548C4A3F70CD862A4C6FF">
    <w:name w:val="B96CC3D321B548C4A3F70CD862A4C6FF"/>
    <w:rsid w:val="00CD05DF"/>
  </w:style>
  <w:style w:type="paragraph" w:customStyle="1" w:styleId="21BF0FBD3C0D4C8889C66D73AA4C16A5">
    <w:name w:val="21BF0FBD3C0D4C8889C66D73AA4C16A5"/>
    <w:rsid w:val="00CD05DF"/>
  </w:style>
  <w:style w:type="paragraph" w:customStyle="1" w:styleId="4D7947F8DB3B4F99A60700453100FA56">
    <w:name w:val="4D7947F8DB3B4F99A60700453100FA56"/>
    <w:rsid w:val="00CD05DF"/>
  </w:style>
  <w:style w:type="paragraph" w:customStyle="1" w:styleId="14CEE918E04849748AA82F0BCA8BD800">
    <w:name w:val="14CEE918E04849748AA82F0BCA8BD800"/>
    <w:rsid w:val="00CD05DF"/>
  </w:style>
  <w:style w:type="paragraph" w:customStyle="1" w:styleId="D98D278115D0419D903AFDBA61486A4B">
    <w:name w:val="D98D278115D0419D903AFDBA61486A4B"/>
    <w:rsid w:val="00CD05DF"/>
  </w:style>
  <w:style w:type="paragraph" w:customStyle="1" w:styleId="4BF53CA78B25474CB71B220FA80701CB">
    <w:name w:val="4BF53CA78B25474CB71B220FA80701CB"/>
    <w:rsid w:val="00CD05DF"/>
  </w:style>
  <w:style w:type="paragraph" w:customStyle="1" w:styleId="38297D4EA3824B3A8A88BA719B7F89B0">
    <w:name w:val="38297D4EA3824B3A8A88BA719B7F89B0"/>
    <w:rsid w:val="00CD05DF"/>
  </w:style>
  <w:style w:type="paragraph" w:customStyle="1" w:styleId="F74684F0871045088BA3FDAC26FB2A4A">
    <w:name w:val="F74684F0871045088BA3FDAC26FB2A4A"/>
    <w:rsid w:val="00CD05DF"/>
  </w:style>
  <w:style w:type="paragraph" w:customStyle="1" w:styleId="E78CFB8C81A84887A03CAD431D8D9D75">
    <w:name w:val="E78CFB8C81A84887A03CAD431D8D9D75"/>
    <w:rsid w:val="00CD05DF"/>
  </w:style>
  <w:style w:type="paragraph" w:customStyle="1" w:styleId="DC6BDA1BB1EA416897B1F8C9BBC82FD5">
    <w:name w:val="DC6BDA1BB1EA416897B1F8C9BBC82FD5"/>
    <w:rsid w:val="00CD05DF"/>
  </w:style>
  <w:style w:type="paragraph" w:customStyle="1" w:styleId="70211A7CDC1F4A55816D61A949234B0B">
    <w:name w:val="70211A7CDC1F4A55816D61A949234B0B"/>
    <w:rsid w:val="00CD05DF"/>
  </w:style>
  <w:style w:type="paragraph" w:customStyle="1" w:styleId="89AB2E0064474ABEADFDF9E84B18E173">
    <w:name w:val="89AB2E0064474ABEADFDF9E84B18E173"/>
    <w:rsid w:val="00CD05DF"/>
  </w:style>
  <w:style w:type="paragraph" w:customStyle="1" w:styleId="AB56B106D4084BE7A8E1553B3588334D">
    <w:name w:val="AB56B106D4084BE7A8E1553B3588334D"/>
    <w:rsid w:val="00CD05DF"/>
  </w:style>
  <w:style w:type="paragraph" w:customStyle="1" w:styleId="F91EA8E26882429CB443E89E25188D0A">
    <w:name w:val="F91EA8E26882429CB443E89E25188D0A"/>
    <w:rsid w:val="00CD05DF"/>
  </w:style>
  <w:style w:type="paragraph" w:customStyle="1" w:styleId="1E71C4573203412CB2CAAB1EF2E7FD86">
    <w:name w:val="1E71C4573203412CB2CAAB1EF2E7FD86"/>
    <w:rsid w:val="00CD05DF"/>
  </w:style>
  <w:style w:type="paragraph" w:customStyle="1" w:styleId="9B3CAAF6E5D84D2DADB82D2505C51181">
    <w:name w:val="9B3CAAF6E5D84D2DADB82D2505C51181"/>
    <w:rsid w:val="00CD05DF"/>
  </w:style>
  <w:style w:type="paragraph" w:customStyle="1" w:styleId="258D2B19E834426FBF8418D6A9E568E8">
    <w:name w:val="258D2B19E834426FBF8418D6A9E568E8"/>
    <w:rsid w:val="00CD05DF"/>
  </w:style>
  <w:style w:type="paragraph" w:customStyle="1" w:styleId="8EBED932EE254B2AA06CA5EB9E9F0C00">
    <w:name w:val="8EBED932EE254B2AA06CA5EB9E9F0C00"/>
    <w:rsid w:val="00CD05DF"/>
  </w:style>
  <w:style w:type="paragraph" w:customStyle="1" w:styleId="B52D7A7F21794FE6BBF5FF586C1F76C1">
    <w:name w:val="B52D7A7F21794FE6BBF5FF586C1F76C1"/>
    <w:rsid w:val="00CD05DF"/>
  </w:style>
  <w:style w:type="paragraph" w:customStyle="1" w:styleId="A62D693E93604FDFBB3A2F5839A38D74">
    <w:name w:val="A62D693E93604FDFBB3A2F5839A38D74"/>
    <w:rsid w:val="00CD05DF"/>
  </w:style>
  <w:style w:type="paragraph" w:customStyle="1" w:styleId="96CA2D64368F463398E6A5EA13FEF06B">
    <w:name w:val="96CA2D64368F463398E6A5EA13FEF06B"/>
    <w:rsid w:val="00CD05DF"/>
  </w:style>
  <w:style w:type="paragraph" w:customStyle="1" w:styleId="55C957B9A0AF4B6AA74A4447FDFDFCAE">
    <w:name w:val="55C957B9A0AF4B6AA74A4447FDFDFCAE"/>
    <w:rsid w:val="00CD05DF"/>
  </w:style>
  <w:style w:type="paragraph" w:customStyle="1" w:styleId="676F44AE612F49D2B617E7034E7FBA09">
    <w:name w:val="676F44AE612F49D2B617E7034E7FBA09"/>
    <w:rsid w:val="00CD05DF"/>
  </w:style>
  <w:style w:type="paragraph" w:customStyle="1" w:styleId="56D5EDFCA62E4AEEB5F963F986A2B956">
    <w:name w:val="56D5EDFCA62E4AEEB5F963F986A2B956"/>
    <w:rsid w:val="00CD05DF"/>
  </w:style>
  <w:style w:type="paragraph" w:customStyle="1" w:styleId="2BBFCA560D37435A97C1F474B8D48EF1">
    <w:name w:val="2BBFCA560D37435A97C1F474B8D48EF1"/>
    <w:rsid w:val="00CD05DF"/>
  </w:style>
  <w:style w:type="paragraph" w:customStyle="1" w:styleId="3D97C7FC71AE4CF1BEBD5376B6052E01">
    <w:name w:val="3D97C7FC71AE4CF1BEBD5376B6052E01"/>
    <w:rsid w:val="00CD05DF"/>
  </w:style>
  <w:style w:type="paragraph" w:customStyle="1" w:styleId="A29AF2A729F74135AFEB083612024DC4">
    <w:name w:val="A29AF2A729F74135AFEB083612024DC4"/>
    <w:rsid w:val="00CD05DF"/>
  </w:style>
  <w:style w:type="paragraph" w:customStyle="1" w:styleId="FC8493052BAD4EB6A963EFFE3177C7DD">
    <w:name w:val="FC8493052BAD4EB6A963EFFE3177C7DD"/>
    <w:rsid w:val="00CD05DF"/>
  </w:style>
  <w:style w:type="paragraph" w:customStyle="1" w:styleId="777A5BF870FA4D36BA0426A9E80C2992">
    <w:name w:val="777A5BF870FA4D36BA0426A9E80C2992"/>
    <w:rsid w:val="00CD05DF"/>
  </w:style>
  <w:style w:type="paragraph" w:customStyle="1" w:styleId="B735ECECB15E4057BAB7D57B6634A51F">
    <w:name w:val="B735ECECB15E4057BAB7D57B6634A51F"/>
    <w:rsid w:val="00CD05DF"/>
  </w:style>
  <w:style w:type="paragraph" w:customStyle="1" w:styleId="103F38E32C084A3FB53A30712D732121">
    <w:name w:val="103F38E32C084A3FB53A30712D732121"/>
    <w:rsid w:val="00CD05DF"/>
  </w:style>
  <w:style w:type="paragraph" w:customStyle="1" w:styleId="DB38C9FFAA374AE4A482C60FCAA6520A">
    <w:name w:val="DB38C9FFAA374AE4A482C60FCAA6520A"/>
    <w:rsid w:val="00CD05DF"/>
  </w:style>
  <w:style w:type="paragraph" w:customStyle="1" w:styleId="17BA6A5741434F2D811F9E65707C120F">
    <w:name w:val="17BA6A5741434F2D811F9E65707C120F"/>
    <w:rsid w:val="00CD05DF"/>
  </w:style>
  <w:style w:type="paragraph" w:customStyle="1" w:styleId="B6113643A03F47FD9AA1C6D0119BDC39">
    <w:name w:val="B6113643A03F47FD9AA1C6D0119BDC39"/>
    <w:rsid w:val="00CD05DF"/>
  </w:style>
  <w:style w:type="paragraph" w:customStyle="1" w:styleId="2AA9BC38FFFF49E6A56B956026454FB5">
    <w:name w:val="2AA9BC38FFFF49E6A56B956026454FB5"/>
    <w:rsid w:val="00CD05DF"/>
  </w:style>
  <w:style w:type="paragraph" w:customStyle="1" w:styleId="09AAB4FA3E014B4A8E1B3C46433C02E2">
    <w:name w:val="09AAB4FA3E014B4A8E1B3C46433C02E2"/>
    <w:rsid w:val="00587590"/>
  </w:style>
  <w:style w:type="paragraph" w:customStyle="1" w:styleId="D2A60FD266E24C5A965674207C516915">
    <w:name w:val="D2A60FD266E24C5A965674207C516915"/>
    <w:rsid w:val="00EB1B6B"/>
  </w:style>
  <w:style w:type="paragraph" w:customStyle="1" w:styleId="059B01793CE4443BBAFF33A67E4BDD1A">
    <w:name w:val="059B01793CE4443BBAFF33A67E4BDD1A"/>
    <w:rsid w:val="00EB1B6B"/>
  </w:style>
  <w:style w:type="paragraph" w:customStyle="1" w:styleId="A7B06D14402A48A9B069E6EF71A91B90">
    <w:name w:val="A7B06D14402A48A9B069E6EF71A91B90"/>
    <w:rsid w:val="00EB1B6B"/>
  </w:style>
  <w:style w:type="paragraph" w:customStyle="1" w:styleId="EF88A75847D74BFE96910F198906F009">
    <w:name w:val="EF88A75847D74BFE96910F198906F009"/>
    <w:rsid w:val="00EB1B6B"/>
  </w:style>
  <w:style w:type="paragraph" w:customStyle="1" w:styleId="A2875290DF1E44A38418558F28AA89B1">
    <w:name w:val="A2875290DF1E44A38418558F28AA89B1"/>
    <w:rsid w:val="00EB1B6B"/>
  </w:style>
  <w:style w:type="paragraph" w:customStyle="1" w:styleId="11D2BC1C73EC4750BD62D8D84109CA80">
    <w:name w:val="11D2BC1C73EC4750BD62D8D84109CA80"/>
    <w:rsid w:val="008333F7"/>
  </w:style>
  <w:style w:type="paragraph" w:customStyle="1" w:styleId="5ED4039449B54391A60CDA37DFF99AD8">
    <w:name w:val="5ED4039449B54391A60CDA37DFF99AD8"/>
    <w:rsid w:val="008333F7"/>
  </w:style>
  <w:style w:type="paragraph" w:customStyle="1" w:styleId="3A8889DC12314D61912FC2AA2AF6D958">
    <w:name w:val="3A8889DC12314D61912FC2AA2AF6D958"/>
    <w:rsid w:val="008333F7"/>
  </w:style>
  <w:style w:type="paragraph" w:customStyle="1" w:styleId="6E90BC3D83C845E5981A8E7DDBD5DBE6">
    <w:name w:val="6E90BC3D83C845E5981A8E7DDBD5DBE6"/>
    <w:rsid w:val="008333F7"/>
  </w:style>
  <w:style w:type="paragraph" w:customStyle="1" w:styleId="9D7757F2EE024A8D9C5375ABD692FB43">
    <w:name w:val="9D7757F2EE024A8D9C5375ABD692FB43"/>
    <w:rsid w:val="008333F7"/>
  </w:style>
  <w:style w:type="paragraph" w:customStyle="1" w:styleId="393713A643E848D981D0608713F85F65">
    <w:name w:val="393713A643E848D981D0608713F85F65"/>
    <w:rsid w:val="008333F7"/>
  </w:style>
  <w:style w:type="paragraph" w:customStyle="1" w:styleId="1DC32A0D7B1E4E9A8617CEDF93635CD9">
    <w:name w:val="1DC32A0D7B1E4E9A8617CEDF93635CD9"/>
    <w:rsid w:val="008333F7"/>
  </w:style>
  <w:style w:type="paragraph" w:customStyle="1" w:styleId="CC3DDF4BA3AB420682AFD7042B66B779">
    <w:name w:val="CC3DDF4BA3AB420682AFD7042B66B779"/>
    <w:rsid w:val="00C4158A"/>
  </w:style>
  <w:style w:type="paragraph" w:customStyle="1" w:styleId="B41DCAC40E964C0FBA157385494F93A3">
    <w:name w:val="B41DCAC40E964C0FBA157385494F93A3"/>
    <w:rsid w:val="00C4158A"/>
  </w:style>
  <w:style w:type="paragraph" w:customStyle="1" w:styleId="9D2441C498AC4BF4A3488CA42B0A8C01">
    <w:name w:val="9D2441C498AC4BF4A3488CA42B0A8C01"/>
    <w:rsid w:val="00020DCD"/>
  </w:style>
  <w:style w:type="paragraph" w:customStyle="1" w:styleId="2664B6E56A77447CA7B8594EBE49860C">
    <w:name w:val="2664B6E56A77447CA7B8594EBE49860C"/>
    <w:rsid w:val="00020DCD"/>
  </w:style>
  <w:style w:type="paragraph" w:customStyle="1" w:styleId="4CF081D91EC8465CAD2B2B45012B53C0">
    <w:name w:val="4CF081D91EC8465CAD2B2B45012B53C0"/>
    <w:rsid w:val="00020DCD"/>
  </w:style>
  <w:style w:type="paragraph" w:customStyle="1" w:styleId="53834D48998449EA83032D2D0E1F31DB">
    <w:name w:val="53834D48998449EA83032D2D0E1F31DB"/>
    <w:rsid w:val="00020DCD"/>
  </w:style>
  <w:style w:type="paragraph" w:customStyle="1" w:styleId="021966B554DE46DFBD5E7B1A0ECE4D93">
    <w:name w:val="021966B554DE46DFBD5E7B1A0ECE4D93"/>
    <w:rsid w:val="00020DCD"/>
  </w:style>
  <w:style w:type="paragraph" w:customStyle="1" w:styleId="DE31BACA66474D87B40AA8A6CA983DF3">
    <w:name w:val="DE31BACA66474D87B40AA8A6CA983DF3"/>
    <w:rsid w:val="00020DCD"/>
  </w:style>
  <w:style w:type="paragraph" w:customStyle="1" w:styleId="C4A7793904C24A9CA23F2C1457768556">
    <w:name w:val="C4A7793904C24A9CA23F2C1457768556"/>
    <w:rsid w:val="00020DCD"/>
  </w:style>
  <w:style w:type="paragraph" w:customStyle="1" w:styleId="3B020FB73F784CEDAAFE3C6013F65173">
    <w:name w:val="3B020FB73F784CEDAAFE3C6013F65173"/>
    <w:rsid w:val="00020DCD"/>
  </w:style>
  <w:style w:type="paragraph" w:customStyle="1" w:styleId="6A5D0747E87E4BD9A94216F5D23B9D2E">
    <w:name w:val="6A5D0747E87E4BD9A94216F5D23B9D2E"/>
    <w:rsid w:val="00020DCD"/>
  </w:style>
  <w:style w:type="paragraph" w:customStyle="1" w:styleId="901210E6E9D04CFDB3A11DC2DC521207">
    <w:name w:val="901210E6E9D04CFDB3A11DC2DC521207"/>
    <w:rsid w:val="00020DCD"/>
  </w:style>
  <w:style w:type="paragraph" w:customStyle="1" w:styleId="E15F902E4C3F4207BB68D54C9C393B1A">
    <w:name w:val="E15F902E4C3F4207BB68D54C9C393B1A"/>
    <w:rsid w:val="00020DCD"/>
  </w:style>
  <w:style w:type="paragraph" w:customStyle="1" w:styleId="D1B39F181A314BEC88DBDE44AD82B1E6">
    <w:name w:val="D1B39F181A314BEC88DBDE44AD82B1E6"/>
    <w:rsid w:val="00020DCD"/>
  </w:style>
  <w:style w:type="paragraph" w:customStyle="1" w:styleId="E96AE35C555E41729E585B5F6B105009">
    <w:name w:val="E96AE35C555E41729E585B5F6B105009"/>
    <w:rsid w:val="00020DCD"/>
  </w:style>
  <w:style w:type="paragraph" w:customStyle="1" w:styleId="9E9402670119493FB123A993B0331B81">
    <w:name w:val="9E9402670119493FB123A993B0331B81"/>
    <w:rsid w:val="00020DCD"/>
  </w:style>
  <w:style w:type="paragraph" w:customStyle="1" w:styleId="169553491FBF4A408D2072EDC40DA3BF">
    <w:name w:val="169553491FBF4A408D2072EDC40DA3BF"/>
    <w:rsid w:val="00020DCD"/>
  </w:style>
  <w:style w:type="paragraph" w:customStyle="1" w:styleId="CB13070694C94A56A00CFAB9D5AC2AD8">
    <w:name w:val="CB13070694C94A56A00CFAB9D5AC2AD8"/>
    <w:rsid w:val="00020DCD"/>
  </w:style>
  <w:style w:type="paragraph" w:customStyle="1" w:styleId="76458E4CE52A43E68F0737132E3AEC4D">
    <w:name w:val="76458E4CE52A43E68F0737132E3AEC4D"/>
    <w:rsid w:val="00020DCD"/>
  </w:style>
  <w:style w:type="paragraph" w:customStyle="1" w:styleId="6B676DA59A2A453883E85FADF9AD29BC">
    <w:name w:val="6B676DA59A2A453883E85FADF9AD29BC"/>
    <w:rsid w:val="00020DCD"/>
  </w:style>
  <w:style w:type="paragraph" w:customStyle="1" w:styleId="39A2F5ABBE184EA283ED78DBA560E959">
    <w:name w:val="39A2F5ABBE184EA283ED78DBA560E959"/>
    <w:rsid w:val="00020DCD"/>
  </w:style>
  <w:style w:type="paragraph" w:customStyle="1" w:styleId="D156A345CEF14AD2B7CC64AD1D64F211">
    <w:name w:val="D156A345CEF14AD2B7CC64AD1D64F211"/>
    <w:rsid w:val="00020DCD"/>
  </w:style>
  <w:style w:type="paragraph" w:customStyle="1" w:styleId="99850D888EDA4AAF8F5BEFE5776856EC">
    <w:name w:val="99850D888EDA4AAF8F5BEFE5776856EC"/>
    <w:rsid w:val="00020DCD"/>
  </w:style>
  <w:style w:type="paragraph" w:customStyle="1" w:styleId="BDF9E8C0E0204EFFBCD0A8534F3D7A6C">
    <w:name w:val="BDF9E8C0E0204EFFBCD0A8534F3D7A6C"/>
    <w:rsid w:val="000A0AAB"/>
  </w:style>
  <w:style w:type="paragraph" w:customStyle="1" w:styleId="B16B4A87E7A948F0AF649C2EB4885D28">
    <w:name w:val="B16B4A87E7A948F0AF649C2EB4885D28"/>
    <w:rsid w:val="000A0AAB"/>
  </w:style>
  <w:style w:type="paragraph" w:customStyle="1" w:styleId="3FABCDA9DCAA41A1B14C2DA3DD51421D">
    <w:name w:val="3FABCDA9DCAA41A1B14C2DA3DD51421D"/>
    <w:rsid w:val="000A0AAB"/>
  </w:style>
  <w:style w:type="paragraph" w:customStyle="1" w:styleId="8191056DB36B49739CA63B58843BB398">
    <w:name w:val="8191056DB36B49739CA63B58843BB398"/>
    <w:rsid w:val="000A0AAB"/>
  </w:style>
  <w:style w:type="paragraph" w:customStyle="1" w:styleId="467684F0B09F4E66ADEBC181EF908B20">
    <w:name w:val="467684F0B09F4E66ADEBC181EF908B20"/>
    <w:rsid w:val="000A0AAB"/>
  </w:style>
  <w:style w:type="paragraph" w:customStyle="1" w:styleId="E41A9558F1F94C818D8672A77B796C84">
    <w:name w:val="E41A9558F1F94C818D8672A77B796C84"/>
    <w:rsid w:val="000A0AAB"/>
  </w:style>
  <w:style w:type="paragraph" w:customStyle="1" w:styleId="CAE701A5133942C18C6B4C540B817272">
    <w:name w:val="CAE701A5133942C18C6B4C540B817272"/>
    <w:rsid w:val="000A0AAB"/>
  </w:style>
  <w:style w:type="paragraph" w:customStyle="1" w:styleId="2C825B2DF4D347F49A3085696B01C448">
    <w:name w:val="2C825B2DF4D347F49A3085696B01C448"/>
    <w:rsid w:val="000A0AAB"/>
  </w:style>
  <w:style w:type="paragraph" w:customStyle="1" w:styleId="B7E8464F20AB414C992024FA2844DC52">
    <w:name w:val="B7E8464F20AB414C992024FA2844DC52"/>
    <w:rsid w:val="000A0AAB"/>
  </w:style>
  <w:style w:type="paragraph" w:customStyle="1" w:styleId="F2496B70108C4AB2A55E41F5CD05761E">
    <w:name w:val="F2496B70108C4AB2A55E41F5CD05761E"/>
    <w:rsid w:val="000A0AAB"/>
  </w:style>
  <w:style w:type="paragraph" w:customStyle="1" w:styleId="DCD8C6CA8F964F7CB6D2AEC5F40474EF">
    <w:name w:val="DCD8C6CA8F964F7CB6D2AEC5F40474EF"/>
    <w:rsid w:val="000A0AAB"/>
  </w:style>
  <w:style w:type="paragraph" w:customStyle="1" w:styleId="314E19CBB3B9440D85BB3AC01209579E">
    <w:name w:val="314E19CBB3B9440D85BB3AC01209579E"/>
    <w:rsid w:val="003D5873"/>
  </w:style>
  <w:style w:type="paragraph" w:customStyle="1" w:styleId="DEDB8774EC3F49B9994EBC281A4A6E0F">
    <w:name w:val="DEDB8774EC3F49B9994EBC281A4A6E0F"/>
    <w:rsid w:val="003D5873"/>
  </w:style>
  <w:style w:type="paragraph" w:customStyle="1" w:styleId="B3C7D5613567468F807E44FFFFC4EFAC">
    <w:name w:val="B3C7D5613567468F807E44FFFFC4EFAC"/>
    <w:rsid w:val="003D5873"/>
  </w:style>
  <w:style w:type="paragraph" w:customStyle="1" w:styleId="6594011917124A66B20E1E5AA89065D2">
    <w:name w:val="6594011917124A66B20E1E5AA89065D2"/>
    <w:rsid w:val="003D5873"/>
  </w:style>
  <w:style w:type="paragraph" w:customStyle="1" w:styleId="F0B1A83CD6ED43FCBBB744AC07D684D0">
    <w:name w:val="F0B1A83CD6ED43FCBBB744AC07D684D0"/>
    <w:rsid w:val="003D5873"/>
  </w:style>
  <w:style w:type="paragraph" w:customStyle="1" w:styleId="945D453FB6A448F4ADB81C54DF8C735D">
    <w:name w:val="945D453FB6A448F4ADB81C54DF8C735D"/>
    <w:rsid w:val="003D5873"/>
  </w:style>
  <w:style w:type="paragraph" w:customStyle="1" w:styleId="2A7E0FF723D641A98D63734FE73BEBA0">
    <w:name w:val="2A7E0FF723D641A98D63734FE73BEBA0"/>
    <w:rsid w:val="003D5873"/>
  </w:style>
  <w:style w:type="paragraph" w:customStyle="1" w:styleId="EF2B1CC5A88F4BE69C1E45D1C337AEDF">
    <w:name w:val="EF2B1CC5A88F4BE69C1E45D1C337AEDF"/>
    <w:rsid w:val="003D5873"/>
  </w:style>
  <w:style w:type="paragraph" w:customStyle="1" w:styleId="7A564DB122C84CFDA76EF909AFED2DE3">
    <w:name w:val="7A564DB122C84CFDA76EF909AFED2DE3"/>
    <w:rsid w:val="003D5873"/>
  </w:style>
  <w:style w:type="paragraph" w:customStyle="1" w:styleId="B4000848B3B247D38A9E18B108A3014A">
    <w:name w:val="B4000848B3B247D38A9E18B108A3014A"/>
    <w:rsid w:val="006B6067"/>
  </w:style>
  <w:style w:type="paragraph" w:customStyle="1" w:styleId="EEFF209DAB37407C80914AE4459BBD5A">
    <w:name w:val="EEFF209DAB37407C80914AE4459BBD5A"/>
    <w:rsid w:val="0054674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B91CB2C4D081409092E0810BC66400" ma:contentTypeVersion="0" ma:contentTypeDescription="Umožňuje vytvoriť nový dokument." ma:contentTypeScope="" ma:versionID="04b39c41fa8fb576bdeee939eb500c3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351BCD-7646-49C2-8BD8-6C322872A4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6F0FCE-BC72-45C5-9934-773D58FFD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79C0DE-F9CC-4DFF-8616-E89DFCBDE64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7C9533-3A80-4B34-BF82-55683A553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Matúš Dubovský</cp:lastModifiedBy>
  <cp:revision>16</cp:revision>
  <cp:lastPrinted>2015-03-19T16:14:00Z</cp:lastPrinted>
  <dcterms:created xsi:type="dcterms:W3CDTF">2015-03-26T08:31:00Z</dcterms:created>
  <dcterms:modified xsi:type="dcterms:W3CDTF">2015-11-05T15:40:00Z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0x01010051B91CB2C4D081409092E0810BC66400</vt:lpwstr>
  </property>
</Properties>
</file>